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0" w:author="Lenovo" w:date="2025-06-24T14:45:49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1" w:author="Lenovo" w:date="2025-06-24T14:45:49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2" w:author="Lenovo" w:date="2025-06-24T14:45:49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3" w:author="Lenovo" w:date="2025-06-24T14:45:49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4" w:author="Lenovo" w:date="2025-06-24T14:45:49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5" w:author="Lenovo" w:date="2025-06-24T14:45:49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del w:id="6" w:author="Lenovo" w:date="2025-06-24T14:45:49Z"/>
          <w:rFonts w:hint="default" w:ascii="Times New Roman" w:hAnsi="Times New Roman" w:eastAsia="仿宋_GB2312" w:cs="Times New Roman"/>
          <w:bCs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del w:id="7" w:author="Lenovo" w:date="2025-06-24T14:45:49Z"/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8" w:author="Lenovo" w:date="2025-06-24T14:45:49Z"/>
          <w:rFonts w:hint="default" w:ascii="Times New Roman" w:hAnsi="Times New Roman" w:eastAsia="仿宋_GB2312" w:cs="Times New Roman"/>
          <w:bCs/>
          <w:szCs w:val="32"/>
        </w:rPr>
      </w:pPr>
      <w:del w:id="9" w:author="Lenovo" w:date="2025-06-24T14:45:49Z">
        <w:r>
          <w:rPr>
            <w:rFonts w:hint="default" w:ascii="Times New Roman" w:hAnsi="Times New Roman" w:eastAsia="仿宋_GB2312" w:cs="Times New Roman"/>
            <w:bCs/>
            <w:szCs w:val="32"/>
          </w:rPr>
          <w:delText>川科</w:delText>
        </w:r>
      </w:del>
      <w:del w:id="10" w:author="Lenovo" w:date="2025-06-24T14:45:49Z">
        <w:r>
          <w:rPr>
            <w:rFonts w:hint="default" w:ascii="Times New Roman" w:hAnsi="Times New Roman" w:eastAsia="仿宋_GB2312" w:cs="Times New Roman"/>
            <w:bCs/>
            <w:szCs w:val="32"/>
            <w:lang w:val="en-US"/>
          </w:rPr>
          <w:delText>高</w:delText>
        </w:r>
      </w:del>
      <w:ins w:id="11" w:author="卢毅" w:date="2025-05-16T17:01:35Z">
        <w:del w:id="12" w:author="Lenovo" w:date="2025-06-24T14:45:49Z">
          <w:r>
            <w:rPr>
              <w:rFonts w:hint="eastAsia" w:ascii="Times New Roman" w:hAnsi="Times New Roman" w:eastAsia="仿宋_GB2312" w:cs="Times New Roman"/>
              <w:bCs/>
              <w:szCs w:val="32"/>
              <w:lang w:val="en-US" w:eastAsia="zh-CN"/>
            </w:rPr>
            <w:delText>产</w:delText>
          </w:r>
        </w:del>
      </w:ins>
      <w:del w:id="13" w:author="Lenovo" w:date="2025-06-24T14:45:49Z">
        <w:r>
          <w:rPr>
            <w:rFonts w:hint="default" w:ascii="Times New Roman" w:hAnsi="Times New Roman" w:eastAsia="仿宋_GB2312" w:cs="Times New Roman"/>
            <w:bCs/>
            <w:szCs w:val="32"/>
          </w:rPr>
          <w:delText>〔</w:delText>
        </w:r>
      </w:del>
      <w:del w:id="14" w:author="Lenovo" w:date="2025-06-24T14:45:49Z">
        <w:r>
          <w:rPr>
            <w:rFonts w:hint="eastAsia" w:ascii="Times New Roman" w:hAnsi="Times New Roman" w:eastAsia="仿宋_GB2312" w:cs="Times New Roman"/>
            <w:bCs/>
            <w:szCs w:val="32"/>
            <w:lang w:val="en-US" w:eastAsia="zh-CN"/>
          </w:rPr>
          <w:delText xml:space="preserve">   </w:delText>
        </w:r>
      </w:del>
      <w:del w:id="15" w:author="Lenovo" w:date="2025-06-24T14:45:49Z">
        <w:r>
          <w:rPr>
            <w:rFonts w:hint="default" w:ascii="Times New Roman" w:hAnsi="Times New Roman" w:eastAsia="仿宋_GB2312" w:cs="Times New Roman"/>
            <w:bCs/>
            <w:szCs w:val="32"/>
          </w:rPr>
          <w:delText>〕</w:delText>
        </w:r>
      </w:del>
      <w:del w:id="16" w:author="Lenovo" w:date="2025-06-24T14:45:49Z">
        <w:r>
          <w:rPr>
            <w:rFonts w:hint="eastAsia" w:ascii="Times New Roman" w:hAnsi="Times New Roman" w:eastAsia="仿宋_GB2312" w:cs="Times New Roman"/>
            <w:bCs/>
            <w:szCs w:val="32"/>
            <w:lang w:val="en-US" w:eastAsia="zh-CN"/>
          </w:rPr>
          <w:delText xml:space="preserve">   </w:delText>
        </w:r>
      </w:del>
      <w:del w:id="17" w:author="Lenovo" w:date="2025-06-24T14:45:49Z">
        <w:r>
          <w:rPr>
            <w:rFonts w:hint="default" w:ascii="Times New Roman" w:hAnsi="Times New Roman" w:eastAsia="仿宋_GB2312" w:cs="Times New Roman"/>
            <w:bCs/>
            <w:szCs w:val="32"/>
          </w:rPr>
          <w:delText>号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18" w:author="Lenovo" w:date="2025-06-24T14:45:49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19" w:author="Lenovo" w:date="2025-06-24T14:45:49Z"/>
          <w:rFonts w:hint="default" w:ascii="Times New Roman" w:hAnsi="Times New Roman" w:eastAsia="仿宋_GB2312" w:cs="Times New Roman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0" w:author="Lenovo" w:date="2025-06-24T14:45:49Z"/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  <w:del w:id="21" w:author="Lenovo" w:date="2025-06-24T14:45:4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</w:rPr>
          <w:delText>四川省科学技术厅关于开展年度省级科技企业孵化器和众创空间</w:delText>
        </w:r>
      </w:del>
      <w:del w:id="22" w:author="Lenovo" w:date="2025-06-24T14:45:4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eastAsia="zh-CN"/>
          </w:rPr>
          <w:delText>绩效</w:delText>
        </w:r>
      </w:del>
      <w:del w:id="23" w:author="Lenovo" w:date="2025-06-24T14:45:4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</w:rPr>
          <w:delText>评价工作的通知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del w:id="24" w:author="Lenovo" w:date="2025-06-24T14:45:49Z"/>
          <w:rFonts w:hint="eastAsia" w:ascii="Times New Roman" w:hAnsi="Times New Roman" w:eastAsia="仿宋" w:cs="Times New Roman"/>
          <w:color w:val="FF0000"/>
          <w:sz w:val="32"/>
          <w:szCs w:val="32"/>
          <w:lang w:eastAsia="zh-CN"/>
        </w:rPr>
      </w:pPr>
      <w:del w:id="25" w:author="Lenovo" w:date="2025-06-24T14:45:49Z">
        <w:r>
          <w:rPr>
            <w:rFonts w:hint="eastAsia" w:ascii="Times New Roman" w:hAnsi="Times New Roman" w:eastAsia="仿宋" w:cs="Times New Roman"/>
            <w:color w:val="FF0000"/>
            <w:sz w:val="32"/>
            <w:szCs w:val="32"/>
            <w:lang w:eastAsia="zh-CN"/>
          </w:rPr>
          <w:delText>（</w:delText>
        </w:r>
      </w:del>
      <w:del w:id="26" w:author="Lenovo" w:date="2025-06-24T14:45:49Z">
        <w:r>
          <w:rPr>
            <w:rFonts w:hint="eastAsia" w:ascii="Times New Roman" w:hAnsi="Times New Roman" w:eastAsia="仿宋" w:cs="Times New Roman"/>
            <w:color w:val="FF0000"/>
            <w:sz w:val="32"/>
            <w:szCs w:val="32"/>
            <w:lang w:val="en-US" w:eastAsia="zh-CN"/>
          </w:rPr>
          <w:delText>起草稿）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27" w:author="Lenovo" w:date="2025-06-24T14:45:49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28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各市（州）科技局、各相关省级科技企业孵化器及众创空间：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29" w:author="Lenovo" w:date="2025-06-24T14:45:49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30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为贯彻落实国家和我省关于科技创新工作的决策部署，进一步优化创新创业环境，促进科技创业孵化服务上新水平，</w:delText>
        </w:r>
      </w:del>
      <w:del w:id="31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推动省级科技企业孵化器和众创空间高质量发展</w:delText>
        </w:r>
      </w:del>
      <w:del w:id="32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，根据《四川省科技企业孵化器</w:delText>
        </w:r>
      </w:del>
      <w:del w:id="33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管理</w:delText>
        </w:r>
      </w:del>
      <w:del w:id="34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办法》（川科</w:delText>
        </w:r>
      </w:del>
      <w:del w:id="35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政</w:delText>
        </w:r>
      </w:del>
      <w:del w:id="36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〔20</w:delText>
        </w:r>
      </w:del>
      <w:del w:id="37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23</w:delText>
        </w:r>
      </w:del>
      <w:del w:id="38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〕</w:delText>
        </w:r>
      </w:del>
      <w:del w:id="39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7</w:delText>
        </w:r>
      </w:del>
      <w:del w:id="40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号）和《四川省众创空间</w:delText>
        </w:r>
      </w:del>
      <w:del w:id="41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管理办法</w:delText>
        </w:r>
      </w:del>
      <w:del w:id="42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》（川科</w:delText>
        </w:r>
      </w:del>
      <w:del w:id="43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政</w:delText>
        </w:r>
      </w:del>
      <w:del w:id="44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〔20</w:delText>
        </w:r>
      </w:del>
      <w:del w:id="45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23</w:delText>
        </w:r>
      </w:del>
      <w:del w:id="46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〕</w:delText>
        </w:r>
      </w:del>
      <w:del w:id="47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8</w:delText>
        </w:r>
      </w:del>
      <w:del w:id="48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号）的有关要求，决定开展</w:delText>
        </w:r>
      </w:del>
      <w:del w:id="49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2024</w:delText>
        </w:r>
      </w:del>
      <w:del w:id="50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年度省级科技企业孵化器和众创空间的</w:delText>
        </w:r>
      </w:del>
      <w:del w:id="51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绩效</w:delText>
        </w:r>
      </w:del>
      <w:del w:id="52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评价工作，依据评价结果实施省级</w:delText>
        </w:r>
      </w:del>
      <w:del w:id="53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孵化载体</w:delText>
        </w:r>
      </w:del>
      <w:del w:id="54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的动态管理，现将有关事项通知如下：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55" w:author="Lenovo" w:date="2025-06-24T14:45:49Z"/>
          <w:rFonts w:hint="default" w:ascii="Times New Roman" w:hAnsi="Times New Roman" w:eastAsia="黑体" w:cs="Times New Roman"/>
          <w:color w:val="000000"/>
          <w:sz w:val="32"/>
          <w:szCs w:val="32"/>
        </w:rPr>
      </w:pPr>
      <w:del w:id="56" w:author="Lenovo" w:date="2025-06-24T14:45:49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</w:rPr>
          <w:delText>评价范围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57" w:author="Lenovo" w:date="2025-06-24T14:45:49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58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 xml:space="preserve">    </w:delText>
        </w:r>
      </w:del>
      <w:del w:id="59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2024</w:delText>
        </w:r>
      </w:del>
      <w:del w:id="60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年度</w:delText>
        </w:r>
      </w:del>
      <w:del w:id="61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绩效</w:delText>
        </w:r>
      </w:del>
      <w:del w:id="62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评价的省级科技企业孵化器、众创空间，具体名单见附件1和附件2。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63" w:author="Lenovo" w:date="2025-06-24T14:45:49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64" w:author="Lenovo" w:date="2025-06-24T14:45:49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</w:rPr>
          <w:delText>二、评价</w:delText>
        </w:r>
      </w:del>
      <w:del w:id="65" w:author="Lenovo" w:date="2025-06-24T14:45:49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方式</w:delText>
        </w:r>
      </w:del>
      <w:del w:id="66" w:author="Lenovo" w:date="2025-06-24T14:45:49Z">
        <w:r>
          <w:rPr>
            <w:rFonts w:hint="eastAsia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和结果运用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67" w:author="Lenovo" w:date="2025-06-24T14:45:49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68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本次评价工作</w:delText>
        </w:r>
      </w:del>
      <w:del w:id="69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主要</w:delText>
        </w:r>
      </w:del>
      <w:del w:id="70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围绕省级科技企业孵化器和省级众创空间的服务能力、孵化绩效、可持续发展等方面，</w:delText>
        </w:r>
      </w:del>
      <w:del w:id="71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采用会议评审和现场核实的方式进行。</w:delText>
        </w:r>
      </w:del>
      <w:del w:id="72" w:author="Lenovo" w:date="2025-06-24T14:45:49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对评价结果为</w:delText>
        </w:r>
      </w:del>
      <w:del w:id="73" w:author="Lenovo" w:date="2025-06-24T14:45:49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“</w:delText>
        </w:r>
      </w:del>
      <w:del w:id="74" w:author="Lenovo" w:date="2025-06-24T14:45:49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优秀</w:delText>
        </w:r>
      </w:del>
      <w:del w:id="75" w:author="Lenovo" w:date="2025-06-24T14:45:49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”</w:delText>
        </w:r>
      </w:del>
      <w:del w:id="76" w:author="Lenovo" w:date="2025-06-24T14:45:49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的</w:delText>
        </w:r>
      </w:del>
      <w:del w:id="77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省级科技企业孵化器、众创空间</w:delText>
        </w:r>
      </w:del>
      <w:del w:id="78" w:author="Lenovo" w:date="2025-06-24T14:45:49Z">
        <w:r>
          <w:rPr>
            <w:rFonts w:hint="default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给予</w:delText>
        </w:r>
      </w:del>
      <w:del w:id="79" w:author="Lenovo" w:date="2025-06-24T14:45:49Z">
        <w:r>
          <w:rPr>
            <w:rFonts w:hint="eastAsia" w:ascii="Times New Roman" w:hAnsi="Times New Roman" w:eastAsia="仿宋_GB2312" w:cs="Times New Roman"/>
            <w:color w:val="000000" w:themeColor="text1"/>
            <w:spacing w:val="0"/>
            <w:sz w:val="32"/>
            <w:szCs w:val="32"/>
            <w:highlight w:val="none"/>
            <w:u w:val="none" w:color="auto"/>
            <w:shd w:val="clear" w:color="auto" w:fill="FFFFFF"/>
            <w:lang w:eastAsia="zh-CN"/>
            <w14:textFill>
              <w14:solidFill>
                <w14:schemeClr w14:val="tx1"/>
              </w14:solidFill>
            </w14:textFill>
          </w:rPr>
          <w:delText>激励；</w:delText>
        </w:r>
      </w:del>
      <w:del w:id="80" w:author="Lenovo" w:date="2025-06-24T14:45:49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“不合格”的</w:delText>
        </w:r>
      </w:del>
      <w:del w:id="81" w:author="Lenovo" w:date="2025-06-24T14:45:49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或</w:delText>
        </w:r>
      </w:del>
      <w:del w:id="82" w:author="Lenovo" w:date="2025-06-24T14:45:49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连续2年</w:delText>
        </w:r>
      </w:del>
      <w:del w:id="83" w:author="Lenovo" w:date="2025-06-24T14:45:49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eastAsia="zh-CN"/>
            <w14:textFill>
              <w14:solidFill>
                <w14:schemeClr w14:val="tx1"/>
              </w14:solidFill>
            </w14:textFill>
          </w:rPr>
          <w:delText>绩效评价</w:delText>
        </w:r>
      </w:del>
      <w:del w:id="84" w:author="Lenovo" w:date="2025-06-24T14:45:49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结果为“合格”</w:delText>
        </w:r>
      </w:del>
      <w:del w:id="85" w:author="Lenovo" w:date="2025-06-24T14:45:49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eastAsia="zh-CN"/>
            <w14:textFill>
              <w14:solidFill>
                <w14:schemeClr w14:val="tx1"/>
              </w14:solidFill>
            </w14:textFill>
          </w:rPr>
          <w:delText>且绩效评价排名均位于后</w:delText>
        </w:r>
      </w:del>
      <w:del w:id="86" w:author="Lenovo" w:date="2025-06-24T14:45:49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10%</w:delText>
        </w:r>
      </w:del>
      <w:del w:id="87" w:author="Lenovo" w:date="2025-06-24T14:45:49Z">
        <w:r>
          <w:rPr>
            <w:rFonts w:hint="default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14:textFill>
              <w14:solidFill>
                <w14:schemeClr w14:val="tx1"/>
              </w14:solidFill>
            </w14:textFill>
          </w:rPr>
          <w:delText>的</w:delText>
        </w:r>
      </w:del>
      <w:del w:id="88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，</w:delText>
        </w:r>
      </w:del>
      <w:del w:id="89" w:author="Lenovo" w:date="2025-06-24T14:45:49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取消其省级孵化器</w:delText>
        </w:r>
      </w:del>
      <w:del w:id="90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、众创空间</w:delText>
        </w:r>
      </w:del>
      <w:del w:id="91" w:author="Lenovo" w:date="2025-06-24T14:45:49Z">
        <w:r>
          <w:rPr>
            <w:rFonts w:hint="eastAsia" w:ascii="Times New Roman" w:hAnsi="Times New Roman" w:eastAsia="仿宋_GB2312" w:cs="Times New Roman"/>
            <w:bCs/>
            <w:color w:val="000000" w:themeColor="text1"/>
            <w:spacing w:val="0"/>
            <w:sz w:val="32"/>
            <w:szCs w:val="32"/>
            <w:highlight w:val="none"/>
            <w:u w:val="none" w:color="auto"/>
            <w:lang w:val="en-US" w:eastAsia="zh-CN"/>
            <w14:textFill>
              <w14:solidFill>
                <w14:schemeClr w14:val="tx1"/>
              </w14:solidFill>
            </w14:textFill>
          </w:rPr>
          <w:delText>资格。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92" w:author="Lenovo" w:date="2025-06-24T14:45:49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93" w:author="Lenovo" w:date="2025-06-24T14:45:49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三、评价要求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94" w:author="Lenovo" w:date="2025-06-24T14:45:49Z"/>
          <w:rFonts w:hint="default" w:ascii="Times New Roman" w:hAnsi="Times New Roman" w:eastAsia="仿宋" w:cs="Times New Roman"/>
          <w:color w:val="000000"/>
          <w:sz w:val="32"/>
          <w:szCs w:val="32"/>
        </w:rPr>
      </w:pPr>
      <w:del w:id="95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</w:delText>
        </w:r>
      </w:del>
      <w:del w:id="96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一</w:delText>
        </w:r>
      </w:del>
      <w:del w:id="97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）请所有参评省级科技企业孵化器、众创空间提交202</w:delText>
        </w:r>
      </w:del>
      <w:del w:id="98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4</w:delText>
        </w:r>
      </w:del>
      <w:del w:id="99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年度</w:delText>
        </w:r>
      </w:del>
      <w:del w:id="100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01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（纸质和电子版一并提交）。孵化器和众创空间的</w:delText>
        </w:r>
      </w:del>
      <w:del w:id="102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03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内容分别按照</w:delText>
        </w:r>
      </w:del>
      <w:del w:id="104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模板</w:delText>
        </w:r>
      </w:del>
      <w:del w:id="105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（附件</w:delText>
        </w:r>
      </w:del>
      <w:del w:id="106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3和附件4</w:delText>
        </w:r>
      </w:del>
      <w:del w:id="107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）进行</w:delText>
        </w:r>
      </w:del>
      <w:del w:id="108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</w:delText>
        </w:r>
      </w:del>
      <w:del w:id="109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，突出工作亮点。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10" w:author="Lenovo" w:date="2025-06-24T14:45:49Z"/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</w:pPr>
      <w:del w:id="111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</w:delText>
        </w:r>
      </w:del>
      <w:del w:id="112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二</w:delText>
        </w:r>
      </w:del>
      <w:del w:id="113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）各市（州）科技</w:delText>
        </w:r>
      </w:del>
      <w:del w:id="114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主管</w:delText>
        </w:r>
      </w:del>
      <w:del w:id="115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部门组织本区域范围内的省级</w:delText>
        </w:r>
      </w:del>
      <w:del w:id="116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科技企业</w:delText>
        </w:r>
      </w:del>
      <w:del w:id="117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孵化器、众创空间参加</w:delText>
        </w:r>
      </w:del>
      <w:del w:id="118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绩效</w:delText>
        </w:r>
      </w:del>
      <w:del w:id="119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评价工作，将各孵化器、众创空间</w:delText>
        </w:r>
      </w:del>
      <w:del w:id="120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自评报告</w:delText>
        </w:r>
      </w:del>
      <w:del w:id="121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（纸质和电子版）收齐汇总后于202</w:delText>
        </w:r>
      </w:del>
      <w:del w:id="122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5</w:delText>
        </w:r>
      </w:del>
      <w:del w:id="123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年</w:delText>
        </w:r>
      </w:del>
      <w:del w:id="124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7</w:delText>
        </w:r>
      </w:del>
      <w:del w:id="125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月</w:delText>
        </w:r>
      </w:del>
      <w:del w:id="126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18</w:delText>
        </w:r>
      </w:del>
      <w:del w:id="127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日前寄送至</w:delText>
        </w:r>
      </w:del>
      <w:del w:id="128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highlight w:val="yellow"/>
            <w:rPrChange w:id="129" w:author="卢毅" w:date="2025-05-16T17:14:55Z"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</w:rPr>
            </w:rPrChange>
          </w:rPr>
          <w:delText>四川省</w:delText>
        </w:r>
      </w:del>
      <w:del w:id="131" w:author="Lenovo" w:date="2025-06-24T14:45:49Z">
        <w:r>
          <w:rPr>
            <w:rFonts w:hint="eastAsia" w:ascii="Times New Roman" w:hAnsi="Times New Roman" w:eastAsia="仿宋" w:cs="Times New Roman"/>
            <w:color w:val="000000"/>
            <w:sz w:val="32"/>
            <w:szCs w:val="32"/>
            <w:highlight w:val="yellow"/>
            <w:lang w:val="en-US" w:eastAsia="zh-CN"/>
            <w:rPrChange w:id="132" w:author="卢毅" w:date="2025-05-16T17:14:55Z">
              <w:rPr>
                <w:rFonts w:hint="eastAsia" w:ascii="Times New Roman" w:hAnsi="Times New Roman" w:eastAsia="仿宋" w:cs="Times New Roman"/>
                <w:color w:val="000000"/>
                <w:sz w:val="32"/>
                <w:szCs w:val="32"/>
                <w:lang w:val="en-US" w:eastAsia="zh-CN"/>
              </w:rPr>
            </w:rPrChange>
          </w:rPr>
          <w:delText>科学技术厅</w:delText>
        </w:r>
      </w:del>
      <w:del w:id="134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，电子文档</w:delText>
        </w:r>
      </w:del>
      <w:del w:id="135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eastAsia="zh-CN"/>
          </w:rPr>
          <w:delText>统一压缩后</w:delText>
        </w:r>
      </w:del>
      <w:del w:id="136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发送</w:delText>
        </w:r>
      </w:del>
      <w:del w:id="137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  <w:lang w:val="en-US" w:eastAsia="zh-CN"/>
          </w:rPr>
          <w:delText>指定</w:delText>
        </w:r>
      </w:del>
      <w:del w:id="138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邮箱。</w:delText>
        </w:r>
      </w:del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39" w:author="Lenovo" w:date="2025-06-24T14:45:49Z"/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del w:id="140" w:author="Lenovo" w:date="2025-06-24T14:45:49Z">
        <w:r>
          <w:rPr>
            <w:rFonts w:hint="default" w:ascii="Times New Roman" w:hAnsi="Times New Roman" w:eastAsia="黑体" w:cs="Times New Roman"/>
            <w:color w:val="000000"/>
            <w:sz w:val="32"/>
            <w:szCs w:val="32"/>
            <w:lang w:eastAsia="zh-CN"/>
          </w:rPr>
          <w:delText>四、绩效评价材料寄送地址及联系方式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41" w:author="Lenovo" w:date="2025-06-24T14:45:49Z"/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yellow"/>
          <w:lang w:val="en-US" w:eastAsia="zh-CN" w:bidi="ar-SA"/>
          <w:rPrChange w:id="142" w:author="卢毅" w:date="2025-05-16T17:14:59Z">
            <w:rPr>
              <w:del w:id="143" w:author="Lenovo" w:date="2025-06-24T14:45:49Z"/>
              <w:rFonts w:hint="eastAsia" w:ascii="Times New Roman" w:hAnsi="Times New Roman" w:eastAsia="仿宋_GB2312" w:cs="Times New Roman"/>
              <w:color w:val="auto"/>
              <w:kern w:val="0"/>
              <w:sz w:val="32"/>
              <w:szCs w:val="32"/>
              <w:highlight w:val="none"/>
              <w:lang w:val="en-US" w:eastAsia="zh-CN" w:bidi="ar-SA"/>
            </w:rPr>
          </w:rPrChange>
        </w:rPr>
      </w:pPr>
      <w:del w:id="144" w:author="Lenovo" w:date="2025-06-24T14:45:49Z">
        <w:r>
          <w:rPr>
            <w:rFonts w:hint="default" w:ascii="Times New Roman" w:hAnsi="Times New Roman" w:eastAsia="仿宋" w:cs="Times New Roman"/>
            <w:color w:val="000000"/>
            <w:sz w:val="32"/>
            <w:szCs w:val="32"/>
          </w:rPr>
          <w:delText>寄送地址：</w:delText>
        </w:r>
      </w:del>
      <w:del w:id="145" w:author="Lenovo" w:date="2025-06-24T14:45:49Z">
        <w:r>
          <w:rPr>
            <w:rFonts w:hint="default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46" w:author="卢毅" w:date="2025-05-16T17:14:59Z"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成都市</w:delText>
        </w:r>
      </w:del>
      <w:del w:id="148" w:author="Lenovo" w:date="2025-06-24T14:45:49Z">
        <w:r>
          <w:rPr>
            <w:rFonts w:hint="eastAsia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49" w:author="卢毅" w:date="2025-05-16T17:14:59Z">
              <w:rPr>
                <w:rFonts w:hint="eastAsia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锦江区学道街39号（</w:delText>
        </w:r>
      </w:del>
      <w:del w:id="151" w:author="Lenovo" w:date="2025-06-24T14:45:49Z">
        <w:r>
          <w:rPr>
            <w:rFonts w:hint="default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2" w:author="卢毅" w:date="2025-05-16T17:14:59Z">
              <w:rPr>
                <w:rFonts w:hint="default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四川省</w:delText>
        </w:r>
      </w:del>
      <w:del w:id="154" w:author="Lenovo" w:date="2025-06-24T14:45:49Z">
        <w:r>
          <w:rPr>
            <w:rFonts w:hint="eastAsia" w:ascii="Times New Roman" w:hAnsi="Times New Roman" w:eastAsia="仿宋_GB2312" w:cs="Times New Roman"/>
            <w:color w:val="auto"/>
            <w:kern w:val="0"/>
            <w:sz w:val="32"/>
            <w:szCs w:val="32"/>
            <w:highlight w:val="yellow"/>
            <w:lang w:val="en-US" w:eastAsia="zh-CN" w:bidi="ar-SA"/>
            <w:rPrChange w:id="155" w:author="卢毅" w:date="2025-05-16T17:14:59Z">
              <w:rPr>
                <w:rFonts w:hint="eastAsia" w:ascii="Times New Roman" w:hAnsi="Times New Roman" w:eastAsia="仿宋_GB2312" w:cs="Times New Roman"/>
                <w:color w:val="auto"/>
                <w:kern w:val="0"/>
                <w:sz w:val="32"/>
                <w:szCs w:val="32"/>
                <w:highlight w:val="none"/>
                <w:lang w:val="en-US" w:eastAsia="zh-CN" w:bidi="ar-SA"/>
              </w:rPr>
            </w:rPrChange>
          </w:rPr>
          <w:delText>科学技术厅  213室）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57" w:author="Lenovo" w:date="2025-06-24T14:45:49Z"/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del w:id="158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邮  箱：125608145@qq.com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59" w:author="Lenovo" w:date="2025-06-24T14:45:49Z"/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del w:id="160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联系人</w:delText>
        </w:r>
      </w:del>
      <w:del w:id="161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eastAsia="zh-CN"/>
          </w:rPr>
          <w:delText>：</w:delText>
        </w:r>
      </w:del>
      <w:del w:id="162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</w:delText>
        </w:r>
      </w:del>
      <w:del w:id="163" w:author="Lenovo" w:date="2025-06-24T14:45:49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王宇峰  </w:delText>
        </w:r>
      </w:del>
      <w:del w:id="164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 xml:space="preserve">蒋德书 </w:delText>
        </w:r>
      </w:del>
      <w:del w:id="165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金攀静  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66" w:author="Lenovo" w:date="2025-06-24T14:45:49Z"/>
          <w:rFonts w:hint="default" w:ascii="Times New Roman" w:hAnsi="Times New Roman" w:eastAsia="仿宋" w:cs="Times New Roman"/>
          <w:sz w:val="32"/>
          <w:szCs w:val="32"/>
        </w:rPr>
      </w:pPr>
      <w:del w:id="167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电  话：028—</w:delText>
        </w:r>
      </w:del>
      <w:del w:id="168" w:author="Lenovo" w:date="2025-06-24T14:45:49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          </w:delText>
        </w:r>
      </w:del>
      <w:del w:id="169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68107839</w:delText>
        </w:r>
      </w:del>
      <w:del w:id="170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68107842   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71" w:author="Lenovo" w:date="2025-06-24T14:45:49Z"/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del w:id="172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附件：</w:delText>
        </w:r>
      </w:del>
      <w:del w:id="173" w:author="Lenovo" w:date="2025-06-24T14:45:49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1</w:delText>
        </w:r>
      </w:del>
      <w:del w:id="174" w:author="Lenovo" w:date="2025-06-24T14:45:49Z">
        <w:r>
          <w:rPr>
            <w:rFonts w:hint="eastAsia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.</w:delText>
        </w:r>
      </w:del>
      <w:del w:id="175" w:author="Lenovo" w:date="2025-06-24T14:45:49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年度省级科技企业孵化器绩效评价名单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176" w:author="Lenovo" w:date="2025-06-24T14:45:49Z"/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</w:pPr>
      <w:del w:id="177" w:author="Lenovo" w:date="2025-06-24T14:45:49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 xml:space="preserve">          2</w:delText>
        </w:r>
      </w:del>
      <w:del w:id="178" w:author="Lenovo" w:date="2025-06-24T14:45:49Z">
        <w:r>
          <w:rPr>
            <w:rFonts w:hint="eastAsia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.</w:delText>
        </w:r>
      </w:del>
      <w:del w:id="179" w:author="Lenovo" w:date="2025-06-24T14:45:49Z">
        <w:r>
          <w:rPr>
            <w:rFonts w:hint="default" w:ascii="Times New Roman" w:hAnsi="Times New Roman" w:eastAsia="仿宋" w:cs="Times New Roman"/>
            <w:kern w:val="2"/>
            <w:sz w:val="32"/>
            <w:szCs w:val="32"/>
            <w:lang w:val="en-US" w:eastAsia="zh-CN" w:bidi="ar-SA"/>
          </w:rPr>
          <w:delText>年度省级众创空间绩效评价名单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580" w:firstLineChars="500"/>
        <w:textAlignment w:val="auto"/>
        <w:rPr>
          <w:del w:id="180" w:author="Lenovo" w:date="2025-06-24T14:45:49Z"/>
          <w:rFonts w:hint="default" w:ascii="Times New Roman" w:hAnsi="Times New Roman" w:eastAsia="仿宋" w:cs="Times New Roman"/>
          <w:sz w:val="32"/>
          <w:szCs w:val="32"/>
          <w:lang w:eastAsia="zh-CN"/>
        </w:rPr>
      </w:pPr>
      <w:del w:id="181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3</w:delText>
        </w:r>
      </w:del>
      <w:del w:id="182" w:author="Lenovo" w:date="2025-06-24T14:45:49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.</w:delText>
        </w:r>
      </w:del>
      <w:del w:id="183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省级</w:delText>
        </w:r>
      </w:del>
      <w:del w:id="184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科技企业孵化器</w:delText>
        </w:r>
      </w:del>
      <w:del w:id="185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eastAsia="zh-CN"/>
          </w:rPr>
          <w:delText>自评报告（模板）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del w:id="186" w:author="Lenovo" w:date="2025-06-24T14:45:49Z"/>
          <w:rFonts w:hint="default" w:ascii="Times New Roman" w:hAnsi="Times New Roman" w:eastAsia="仿宋" w:cs="Times New Roman"/>
          <w:sz w:val="32"/>
          <w:szCs w:val="32"/>
        </w:rPr>
      </w:pPr>
      <w:del w:id="187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   4</w:delText>
        </w:r>
      </w:del>
      <w:del w:id="188" w:author="Lenovo" w:date="2025-06-24T14:45:49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.</w:delText>
        </w:r>
      </w:del>
      <w:del w:id="189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  <w:lang w:val="en-US" w:eastAsia="zh-CN"/>
          </w:rPr>
          <w:delText>省级众创空间自评报告（模板）</w:delText>
        </w:r>
      </w:del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del w:id="190" w:author="Lenovo" w:date="2025-06-24T14:45:49Z"/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del w:id="191" w:author="Lenovo" w:date="2025-06-24T14:45:49Z"/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896" w:rightChars="600"/>
        <w:jc w:val="right"/>
        <w:textAlignment w:val="auto"/>
        <w:rPr>
          <w:del w:id="192" w:author="Lenovo" w:date="2025-06-24T14:45:49Z"/>
          <w:rFonts w:hint="default" w:ascii="Times New Roman" w:hAnsi="Times New Roman" w:eastAsia="仿宋" w:cs="Times New Roman"/>
          <w:sz w:val="32"/>
          <w:szCs w:val="32"/>
        </w:rPr>
      </w:pPr>
      <w:del w:id="193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四川省科学技术厅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896" w:rightChars="600"/>
        <w:jc w:val="right"/>
        <w:textAlignment w:val="auto"/>
        <w:rPr>
          <w:del w:id="194" w:author="Lenovo" w:date="2025-06-24T14:45:49Z"/>
          <w:rFonts w:hint="default" w:ascii="Times New Roman" w:hAnsi="Times New Roman" w:eastAsia="仿宋" w:cs="Times New Roman"/>
          <w:sz w:val="32"/>
          <w:szCs w:val="32"/>
        </w:rPr>
      </w:pPr>
      <w:del w:id="195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202</w:delText>
        </w:r>
      </w:del>
      <w:del w:id="196" w:author="Lenovo" w:date="2025-06-24T14:45:49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>5</w:delText>
        </w:r>
      </w:del>
      <w:del w:id="197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年</w:delText>
        </w:r>
      </w:del>
      <w:del w:id="198" w:author="Lenovo" w:date="2025-06-24T14:45:49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</w:delText>
        </w:r>
      </w:del>
      <w:del w:id="199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月</w:delText>
        </w:r>
      </w:del>
      <w:del w:id="200" w:author="Lenovo" w:date="2025-06-24T14:45:49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delText xml:space="preserve">   </w:delText>
        </w:r>
      </w:del>
      <w:del w:id="201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delText>日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del w:id="202" w:author="Lenovo" w:date="2025-06-24T14:45:49Z"/>
          <w:rFonts w:hint="default" w:ascii="Times New Roman" w:hAnsi="Times New Roman" w:eastAsia="仿宋" w:cs="Times New Roman"/>
          <w:sz w:val="32"/>
          <w:szCs w:val="32"/>
        </w:rPr>
      </w:pPr>
      <w:del w:id="203" w:author="Lenovo" w:date="2025-06-24T14:45:49Z">
        <w:r>
          <w:rPr>
            <w:rFonts w:hint="default" w:ascii="Times New Roman" w:hAnsi="Times New Roman" w:eastAsia="仿宋" w:cs="Times New Roman"/>
            <w:sz w:val="32"/>
            <w:szCs w:val="32"/>
          </w:rPr>
          <w:br w:type="page"/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ins w:id="204" w:author="Lenovo" w:date="2025-06-24T14:46:27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t>2</w:t>
        </w:r>
      </w:ins>
      <w:ins w:id="205" w:author="Lenovo" w:date="2025-06-24T14:46:28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t>024</w:t>
        </w:r>
      </w:ins>
      <w:del w:id="206" w:author="Lenovo" w:date="2025-06-24T14:36:48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</w:delText>
        </w:r>
      </w:del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年度省级科技企业孵化器绩效评价名单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18"/>
        <w:tblW w:w="8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059"/>
        <w:gridCol w:w="70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地区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孵化器名称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成都文创投资发展有限公司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四川大科星智能交通有限公司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四川省计算机研究院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成都信息工程大学成都研究院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成都天府新谷农博孵化园有限公司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成都府河电气有限责任公司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成都蛋壳众创科技有限公司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成都游戏工场科技有限公司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成都普森教育咨询有限公司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成都盛华世代投资开发有限公司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成都融智投资管理集团有限公司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成都汇都微创企业管理有限公司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中铁产业园（成都）投资发展有限公司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四川师大科技园发展有限公司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成都成电科技创新服务有限公司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成都航天科创科技有限公司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四川公用信息产业有限责任公司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成都电子科大科技园发展有限公司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成都西南交大研究院有限公司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成都爱奇艺天象科技服务有限公司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成都海科资产管理有限公司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成都长虹电子科技有限责任公司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成都筑梦之星科技有限公司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四川双银创促科技有限责任公司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成都汉联孵化器有限公司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成都三塔科技有限公司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成都国生创新科技服务有限公司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成都创客星孵化器有限公司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成都英诺技转科技服务有限公司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成都沁斐智能科技有限公司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自贡市沿滩高新技术产业园区创新创业服务中心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泸州白酒产业园区发展投资有限公司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泸州诚远投资管理有限公司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中江县丰泰科技企业孵化管理有限公司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什邡市森众科技企业孵化管理有限公司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绵竹绵新投资发展有限公司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四川三德立企业管理服务有限公司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德阳众嘉资源管理服务有限公司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四川绵竹高发投资有限公司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绵阳燕景堂科技孵化器管理有限公司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绵阳聚星科技企业孵化管理有限公司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绵阳融鑫孵化器管理有限公司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绵阳市安州区创业服务中心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四川天鑫科技有限公司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北川羌创孵化器管理有限公司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四川网赢孵化器管理有限公司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绵阳昶信企业孵化管理股份有限公司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绵阳市科技城科源科技有限公司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四川自胜联创企业孵化管理有限公司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四川小宇宙孵化器管理有限公司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绵阳容创科技服务有限公司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绵阳护航者孵化器管理有限公司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江油高新技术产业园区招商服务中心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四川汇农达企业管理有限公司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北川羌博企业孵化器管理有限公司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绵阳尤灵卡实业有限公司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广元市国开科技创业服务中心有限公司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广元市利州区创业孵化园创业服务中心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旺苍县职工服务中心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广元市朝天区众创科技有限公司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遂宁市经济技术开发区高新技术创业服务中心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四川射洪西合园科技企业孵化管理有限公司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遂宁市船山区中小微企业服务中心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内江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内江市市中区企业管理中心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内江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威远县高新技术创业服务中心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内江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资中县工业集中区建设管理办公室（资中县高新技术创业服务中心）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峨眉山市智创菁汇孵化器管理有限公司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乐山高新盛泰科技开发有限公司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西南石油大学（南充）科技园管理有限公司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四川汇智一心企业管理有限公司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四川都京工业园建设投资有限公司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南充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四川小城故事网络科技有限公司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四川西部药谷孵化器管理有限公司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眉山市彭山区创新创业服务中心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四川省丹橙现代果业有限公司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眉山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洪雅绿淘农村电子商务网络有限公司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宜宾市南溪区中小企业科技孵化中心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宜宾颐中科技有限公司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宜宾美华科技企业孵化器有限公司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江安新创孵化管理有限公司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四川宜宾国家农业科技园区企业服务中心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宜宾市叙州区创新创业服务中心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宜宾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屏山县科学技术创新中心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岳池亿联置业有限公司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四川邻渝科技服务有限公司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广安恒新双创科技服务有限公司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四川省广安爱众新能源技术开发有限责任公司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四川省青联众创电子商务有限公司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四川创丰汇孵化器管理有限公司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四川省丰源创业孵化器有限公司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达州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四川天天赋能创业孵化器有限公司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雅安经济开发区建设投资有限公司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雅安茶商在线电子商务有限公司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巴中国盛电子商务有限公司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平昌县东城物流有限公司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南江合创科技有限责任公司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巴中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四川省依农科技有限公司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资阳天象智慧产城科技服务有限公司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凉山州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四川大凉山电子商务产业发展有限公司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凉山</w:t>
            </w:r>
          </w:p>
        </w:tc>
        <w:tc>
          <w:tcPr>
            <w:tcW w:w="7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西昌高新投资建设集团有限责任公司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207" w:author="Lenovo" w:date="2025-06-24T14:46:11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del w:id="208" w:author="Lenovo" w:date="2025-06-24T14:46:09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209" w:author="Lenovo" w:date="2025-06-24T14:46:09Z">
        <w:r>
          <w:rPr>
            <w:rFonts w:hint="default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附件2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210" w:author="Lenovo" w:date="2025-06-24T14:46:09Z"/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211" w:author="Lenovo" w:date="2025-06-24T14:46:09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</w:delText>
        </w:r>
      </w:del>
      <w:del w:id="212" w:author="Lenovo" w:date="2025-06-24T14:46:0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年度省级众创空间绩效评价名单</w:delText>
        </w:r>
      </w:del>
    </w:p>
    <w:p>
      <w:pPr>
        <w:pStyle w:val="2"/>
        <w:rPr>
          <w:del w:id="213" w:author="Lenovo" w:date="2025-06-24T14:46:09Z"/>
          <w:rFonts w:hint="default"/>
          <w:lang w:val="en-US" w:eastAsia="zh-CN"/>
        </w:rPr>
      </w:pPr>
    </w:p>
    <w:tbl>
      <w:tblPr>
        <w:tblStyle w:val="18"/>
        <w:tblW w:w="896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804"/>
        <w:gridCol w:w="3598"/>
        <w:gridCol w:w="3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1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5" w:author="Lenovo" w:date="2025-06-24T14:46:09Z"/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6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序号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7" w:author="Lenovo" w:date="2025-06-24T14:46:09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18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地区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19" w:author="Lenovo" w:date="2025-06-24T14:46:09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0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众创空间名称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1" w:author="Lenovo" w:date="2025-06-24T14:46:09Z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2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运营主体名称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2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2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2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Wisu here 体验经济园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3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3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成都种仁孵化器管理有限公司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3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3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3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3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3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3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3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国家信息中心大数据创新创业（成都）基地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3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4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成都优易数据有限公司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4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4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4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4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4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4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4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成工众创空间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4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4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成都工业学院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5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5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5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5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5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5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5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郫县光谷创客众创空间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5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5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郫县光谷咖啡创业投资有限公司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5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6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6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6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6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6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6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成都数字新媒体创新孵化基地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6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6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成都数字媒体产业化基地有限公司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6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6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7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7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7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7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7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华韩众创空间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7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7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成都华韩孵化器管理有限公司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7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7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7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8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8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8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8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1958·农创空间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8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8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成都农业科技职业学院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8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8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8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8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9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9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9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317艺术众创空间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9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9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成都叁壹柒众创空间有限公司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29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9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9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29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29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0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0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四川工商学院大学生创新创业俱乐部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0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0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四川工商学院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0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0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0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0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0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0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1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武侯区青年创业园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1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1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中国共产主义青年团成都市武侯区委员会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1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1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1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1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1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1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1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菁蓉酒谷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2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2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成都合创蓉创科技服务有限公司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2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2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2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2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2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2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2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四川商务职业学院电子商务创业园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2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3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成都草根有智创新科技有限公司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3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3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3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3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3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3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3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逐梦（残疾人）众创空间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3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3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成都启航助残公益服务中心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4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4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4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4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4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4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4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国科成都战略新兴产业国际创新孵化中心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4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4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国科创新投资（成都）有限责任公司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4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5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5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5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5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5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5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蜂鸟智造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5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5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蜂鸟智造（成都）科技有限公司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5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5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6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6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6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6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6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成都创业学院菁蓉镇创业园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6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6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成都凤凰优创众创空间有限公司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6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6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6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7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7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7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7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中医大健康谷众创空间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7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7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成都中医大中医药健康产业技术研究院有限公司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7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7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7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7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8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8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8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四川省增材制造孵化基地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8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8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四川维嘉增材制造技术有限公司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8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8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8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8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8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9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9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上海交通大学四川研究院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9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9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上海交通大学四川研究院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39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9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9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9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39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39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0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成都经开区（龙泉驿区）青年（大学生）创业园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0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0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中国共产主义青年团成都市龙泉驿区委员会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0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0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0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0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0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0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0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天府国际基金小镇众创空间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1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1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成都基金小镇建设发展有限公司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1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1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1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1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1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1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1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九三创享科技成果转化中心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1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2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成都九三创享企业管理有限公司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2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2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2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2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2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2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2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武侯电子商务孵化器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2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2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成都盛元赋能产业园管理有限公司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3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3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3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3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3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3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3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农高区创新中心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3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3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成都都市现代农业产业技术研究院有限公司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3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4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4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4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4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4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4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瑶光智慧众创空间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4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4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成都聚象瑶光科技有限公司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4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4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5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5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5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5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5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亚台青（成都）海峡青年创业园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5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5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亚台青创业孵化器经营管理（成都）有限公司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5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5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5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6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6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6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6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成都桉树林创客空间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6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6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成都桉树林创客空间管理有限公司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6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6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6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6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7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7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7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游戏汇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7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7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成都游戏汇企业管理有限公司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7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7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7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29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7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7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8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8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成都（游茶会）创业孵化基地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8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8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成都游茶科技有限公司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8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8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8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8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8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8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9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启迪之星（成都·龙泉驿）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9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9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四川启迪之星企业孵化器有限公司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49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9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9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9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9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49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49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英诺创新空间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0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0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成都英诺厚德科技服务有限公司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0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0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0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0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0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0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0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咪咕文化和创空间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0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1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成都墨比众创空间有限公司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1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1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1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1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1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1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1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启迪之星（成都高新）众创空间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1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1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四川启迪万博科技服务有限公司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2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2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2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2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2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2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2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成都智优沃产业加速器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2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2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成都智优沃科技有限公司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2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3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3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3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3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3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3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简阳网易联合创新中心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3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3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简阳星网商业运营管理有限公司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3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3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4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4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4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4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4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万里桥文旅创意产业基地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4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4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四川万里桥创投孵化器管理有限公司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4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4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4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5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5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5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5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Fenox创投加速器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5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5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菲诺氪斯（成都）科技有限公司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5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5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5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5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6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6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6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成都高新合作街道创新创业孵化基地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6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6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成都银泽创业孵化器管理有限公司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6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6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6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6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6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7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7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交子智创众创空间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7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7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四川兴通教育科技有限公司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7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7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7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7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7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7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8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中科院微电子所西南创新创业服务平台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8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8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中科芯未来微电子科技成都有限公司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8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8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8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8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8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8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8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完美文创公园众创空间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9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9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四川完美三杯茶商业管理有限公司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59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9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9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9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9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9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59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高服成都孵化中心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59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0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成都乐活企业管理咨询有限公司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0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0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0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0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0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0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0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思佰益金融科技孵化器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0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0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成都思佰益元新科技服务有限公司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1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1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1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1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1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1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1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车库咖啡大度众创空间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1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1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四川大度企业管理有限公司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1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2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2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2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2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2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2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天象·创新空间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2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2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成都天象创新企业管理有限公司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2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2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3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3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3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3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3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成都星点（高新）海峡两岸新经济青年创业园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3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3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菁蓉亚台青众创空间（成都）有限公司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3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3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3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4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4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4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4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成都（高新）新兴产业成果转化特色示范基地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4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4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成都西望创智科技有限公司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4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4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4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4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5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5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5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3W COFFICE 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5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5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成都三大不六孵化器管理有限公司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5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5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5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49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5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5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6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6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蝌蚪SPACE科创空间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6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6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成都秋原科技有限公司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6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6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6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6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6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6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7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四川旅游学院产教融合智慧就创业平台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7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7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四川旅游学院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7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7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7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7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7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7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7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成都温江区退役军人创新创业孵化园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8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8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成都猎猎战旗军创企业孵化器有限公司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8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8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8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8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8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8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8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“工智时代”众创空间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8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9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成都工业职业技术学院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69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9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9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9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9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9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9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成都光谷创业咖啡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69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69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成都光谷咖啡创业孵化器管理服务有限公司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0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0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0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0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0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0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0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理想空间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0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0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成都理想空间孵化器管理有限公司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0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1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1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1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1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1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1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成都初衷升众创空间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1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1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成都初衷升创孵科技有限公司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1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1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2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2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2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2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2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MetaPlus数字加速器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2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2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成都字符联动企业孵化器管理有限公司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2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2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2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3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3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3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3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天府国际技术转移中心众创空间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3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3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成都兴隆智汇科技有限公司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3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3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3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3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4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4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4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3W COFFICE一元众创空间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4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4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成都一元万物科技孵化有限公司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4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4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4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59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4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4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5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5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吉利学院三创孵化园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5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5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四川吉利学院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5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5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5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5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5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5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6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四川省创新共同体工业软件创新中心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6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6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四川中成兴华科技有限公司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6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6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6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6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6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6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6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星创云合众创空间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7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7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星创云合企业管理（成都）有限公司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7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7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7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7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7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7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7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成都国际生命科学创新园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7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8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阿斯利康医药（成都）有限公司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8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8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8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8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8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8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8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成都以色列科技创新中心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8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8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成都成以科技有限责任公司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9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9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9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9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9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9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9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西锋睿联·众创空间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79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79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成都西锋睿联科技有限公司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79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0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0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0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0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0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0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海天彩灯创客中心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0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0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自贡海天文化股份有限公司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0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0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1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1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1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1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1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启迪之星（自贡）众创空间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1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1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自贡启迪万博幸福科技服务有限公司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1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1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1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2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2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2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2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自贡市5G电商直播孵化产业园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2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2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自贡市贡建电商直播科技有限公司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2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2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2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2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3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攀枝花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3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3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木棉新空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3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3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攀枝花大学科技园发展有限责任公司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3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3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3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69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3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3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攀枝花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4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4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米易阳光众创空间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4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4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米易车库创业孵化企业管理有限公司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4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4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4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4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4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4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5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诺万创客空间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5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5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四川仪岛科技有限公司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5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5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5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5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5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5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5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“DREAM+”经纬创客空间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6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6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泸州市经纬云睿科技有限公司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6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6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6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6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6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6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6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三河博创众创空间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6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7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四川三河职业学院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7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7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7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7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7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7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7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乌蒙蔺州众创空间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7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7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古蔺县企通宝电子商务有限公司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8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8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8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8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8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8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8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泸州市青年创业园7号基地众创空间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8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8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泸州广汇银信息科技有限公司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8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9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9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9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9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9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9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西南医科大学众创空间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9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89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西南医科大学（泸州）文化发展有限责任公司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89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89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0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0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0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0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0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纳溪电商众创空间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0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0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四川中爱网络科技有限公司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0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0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0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1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1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1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1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精圣酒庄“众创空间”平台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1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1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泸州精圣酒业有限公司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1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1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1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1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2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2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2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梦里水乡生态众创园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2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2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四川华融军创文化旅游发展有限公司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2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2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2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79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2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2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泸州江南科技园众创空间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泸州市江阳区鑫南投资发展有限公司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3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3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3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文创园众创空间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四川天赐泸州文化产业发展有限责任公司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4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4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4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叙永县智慧云创孵化中心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泸州市天赐供合电子商务有限责任公司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5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5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科裕众创空间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5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泸县科裕果业专业合作社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6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泸州世纪创客空间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6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6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泸州世纪创客企业孵化管理有限公司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7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宇恒泰众创空间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7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7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四川宇恒泰环境监测有限公司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7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川荔众创空间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8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合江县人禾农业发展有限公司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8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8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起点众创空间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四川远卓创业管理咨询有限责任公司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99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99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99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董允坝众创空间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泸州市江阳区董允坝蔬果专业合作社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0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0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0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泸州菁英汇创业空间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泸州菁英汇创业空间服务有限公司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1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89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1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1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德阳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Z创咖啡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四川百思创想科技有限公司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2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2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2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梓州智谷众创空间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绵阳上策网络科技有限公司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3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3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3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优食谷（三台）产业孵化园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四川潼创优食谷孵化器管理有限公司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4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4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优创联盟众创空间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4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绵阳优创联盟孵化器管理有限公司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5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想到创客空间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5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5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四川想到科技有限公司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6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阿拉丁跨境电商孵化基地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6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6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四川阿拉丁电子商务有限公司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6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四川中医药高等专科学校麦壳众创空间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7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四川麦壳孵化器管理有限公司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7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7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蜂创加速工场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绵阳蜂创孵化器管理有限公司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8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8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8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绵阳中关村信息谷众创空间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绵阳中关村信息谷科技服务有限责任公司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09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09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09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吴家镇现代农业创新创业孵化园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四川兰科孵化器管理有限公司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0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99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0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0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绵阳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专精特新服务众创空间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四川众智图腾科技有限公司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1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1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1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兰庭创客空间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青川县兰庭创客咨询服务有限公司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2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2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2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旺苍县红城众创空间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旺苍星力量科技有限公司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3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广元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3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川陕甘新业态电商直播基地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3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四川章朕科技有限公司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4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启迪之星·创客公园（遂宁）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4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4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遂宁启迪万博科技孵化器有限公司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5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蓬溪县创新创业孵化中心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5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5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蓬溪易丰万邦企业管理服务有限公司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5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科创+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6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遂宁高新科技服务中心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6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6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遂宁市安居区创新创业孵化中心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遂宁市安居区大智创业孵化器有限责任公司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7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7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7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大学生众创空间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8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8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8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高新数创荟众创空间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遂宁市易加恩智慧供应链科技有限公司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19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109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19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19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遂宁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京东（遂宁）数字经济示范园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京东（遂宁）科技有限公司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0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0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0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乐山绿创现代农业“众创空间”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乐山绿创科技园区发展有限责任公司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1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1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1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乐山师范学院大学生创业孵化基地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乐山师范学院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2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2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西华师大众创空间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2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西华师范大学科技园管理有限公司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3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南充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绥山风物众创空间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3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3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四川喜然企业管理咨询服务有限公司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4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长宁县电商产业园众创空间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4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4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长宁县服务业发展促进中心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4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兴文县众创空间科技孵化园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5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兴文县众创空间科技有限公司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5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5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创艺MOREFUN众创空间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宜宾天健资产经营有限责任公司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6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6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6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申信达众创空间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四川申信达财务管理有限公司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7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7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7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宜宾启迪之星众创空间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宜宾启迪科技园运营管理有限公司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8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8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119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del w:id="128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8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宜宾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del w:id="129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江安县电子商务产业园众创空间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 xml:space="preserve">四川和鑫电子商务有限公司    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29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29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29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都市科技众创空间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岳池都市科技产业园有限公司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0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0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0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启迪之星（广安）孵化基地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广安启迪万博科技孵化器有限公司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1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1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广安职业技术学院大学生创新创业园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1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广安职业技术学院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2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四川文理学院大学生创新创业俱乐部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2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2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四川文理学院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3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达州高新众创空间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3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3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达州智造智慧科技服务有限公司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3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渠县汇智众创空间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4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四川省巴实山珍农业科技有限公司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4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4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开江县互联网众创空间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开江县青创科技有限公司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5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5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5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巴蜀工匠众创空间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四川巴蜀工匠科技有限公司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6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6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6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达州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万源市秦巴众创空间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万源市青创电子商务有限公司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7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129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7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7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雅安市创新创业服务中心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雅安传媒有限责任公司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8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8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8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宏信生物众创空间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南江宏信生物科技有限公司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39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39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39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巴山创咖众创空间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巴中市青联众创电子商务有限公司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0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0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巴职众创空间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0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巴中职业技术学院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1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平昌众创空间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1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1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四川百日场商贸有限公司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2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集合众创空间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2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2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巴中市巴州区大学生创新创业互助协会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2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光雾山农业发展众创空间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3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巴中巴山土鸡产业技术研究院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3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3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青花椒产业融合发展众创空间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平昌县巴山天香花椒有限公司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4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4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4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南江黄羊众创空间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四川南江黄羊原种场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56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5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138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5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京东（恩阳）数字经济产业园众创空间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四川轻氧力量科技有限公司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65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139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6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6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通江县壁州创谷电商创业园区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巴中赶街电子商务有限公司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74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140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7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资阳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7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弘信“云创智谷”资阳创新创业基地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弘信创业工场（资阳）投资有限公司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83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141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8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8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阿坝州科技企业孵化中心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阿坝州自然资源与科技信息研究所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492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142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49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阿坝师范学院大学生创新创业俱乐部（岷众空间）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49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阿坝师范学院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01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143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雷波县创新创业孵化中心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0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0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雷波县科创农村产业技术服务中心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10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144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宁南县创新创业众创空间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17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1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宁南县农村产业技术服务中心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19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145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凉山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喜德县电子商务公共服务中心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6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2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四川喜度科技有限责任公司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28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29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146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1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甘孜州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3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 xml:space="preserve">甘孜州创新创业服务中心 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5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甘孜藏族自治州科学技术信息研究所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del w:id="1537" w:author="Lenovo" w:date="2025-06-24T14:46:09Z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38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3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147</w:delText>
              </w:r>
            </w:del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0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甘孜</w:delText>
              </w:r>
            </w:del>
          </w:p>
        </w:tc>
        <w:tc>
          <w:tcPr>
            <w:tcW w:w="3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2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318众创空间</w:delText>
              </w:r>
            </w:del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544" w:author="Lenovo" w:date="2025-06-24T14:46:09Z"/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del w:id="154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雅江县天道农业发展有限公司</w:delText>
              </w:r>
            </w:del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del w:id="1546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del w:id="1547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1548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1549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1550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1551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1552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1553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1554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1555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1556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1557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1558" w:author="Lenovo" w:date="2025-06-24T14:46:09Z"/>
          <w:rFonts w:hint="default"/>
          <w:lang w:val="en-US" w:eastAsia="zh-CN"/>
        </w:rPr>
      </w:pPr>
    </w:p>
    <w:p>
      <w:pPr>
        <w:rPr>
          <w:del w:id="1559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del w:id="1560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1561" w:author="Lenovo" w:date="2025-06-24T14:46:09Z"/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del w:id="1562" w:author="Lenovo" w:date="2025-06-24T14:46:09Z"/>
          <w:rFonts w:hint="default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del w:id="1563" w:author="Lenovo" w:date="2025-06-24T14:46:09Z"/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del w:id="1564" w:author="Lenovo" w:date="2025-06-24T14:46:09Z">
        <w:r>
          <w:rPr>
            <w:rFonts w:hint="default" w:ascii="黑体" w:hAnsi="黑体" w:eastAsia="黑体" w:cs="黑体"/>
            <w:b w:val="0"/>
            <w:bCs w:val="0"/>
            <w:kern w:val="2"/>
            <w:sz w:val="32"/>
            <w:szCs w:val="32"/>
            <w:lang w:val="en-US" w:eastAsia="zh-CN" w:bidi="ar-SA"/>
          </w:rPr>
          <w:delText>附件3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1565" w:author="Lenovo" w:date="2025-06-24T14:46:09Z"/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1566" w:author="Lenovo" w:date="2025-06-24T14:46:09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2024年度</w:delText>
        </w:r>
      </w:del>
      <w:del w:id="1567" w:author="Lenovo" w:date="2025-06-24T14:46:0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省级科技企业孵化器自评报告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1568" w:author="Lenovo" w:date="2025-06-24T14:46:09Z"/>
          <w:rFonts w:hint="default" w:ascii="Times New Roman" w:hAnsi="Times New Roman" w:eastAsia="长城小标宋体" w:cs="Times New Roman"/>
          <w:sz w:val="32"/>
          <w:szCs w:val="40"/>
        </w:rPr>
      </w:pPr>
      <w:del w:id="1569" w:author="Lenovo" w:date="2025-06-24T14:46:09Z">
        <w:r>
          <w:rPr>
            <w:rFonts w:hint="default" w:ascii="Times New Roman" w:hAnsi="Times New Roman" w:eastAsia="长城小标宋体" w:cs="Times New Roman"/>
            <w:sz w:val="32"/>
            <w:szCs w:val="40"/>
          </w:rPr>
          <w:delText>（模板）</w:delText>
        </w:r>
      </w:del>
    </w:p>
    <w:tbl>
      <w:tblPr>
        <w:tblStyle w:val="18"/>
        <w:tblW w:w="9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307"/>
        <w:gridCol w:w="218"/>
        <w:gridCol w:w="45"/>
        <w:gridCol w:w="1110"/>
        <w:gridCol w:w="15"/>
        <w:gridCol w:w="15"/>
        <w:gridCol w:w="15"/>
        <w:gridCol w:w="177"/>
        <w:gridCol w:w="783"/>
        <w:gridCol w:w="570"/>
        <w:gridCol w:w="312"/>
        <w:gridCol w:w="78"/>
        <w:gridCol w:w="1140"/>
        <w:gridCol w:w="225"/>
        <w:gridCol w:w="690"/>
        <w:gridCol w:w="90"/>
        <w:gridCol w:w="804"/>
        <w:gridCol w:w="141"/>
        <w:gridCol w:w="105"/>
        <w:gridCol w:w="150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1570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1571" w:author="Lenovo" w:date="2025-06-24T14:46:0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572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一、基本情况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1573" w:author="Lenovo" w:date="2025-06-24T14:46:0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574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575" w:author="Lenovo" w:date="2025-06-24T14:46:0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576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1577" w:author="Lenovo" w:date="2025-06-24T14:46:0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称</w:delText>
              </w:r>
            </w:del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578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579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580" w:author="Lenovo" w:date="2025-06-24T14:46:0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运营机构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581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1582" w:author="Lenovo" w:date="2025-06-24T14:46:0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  称</w:delText>
              </w:r>
            </w:del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583" w:author="Lenovo" w:date="2025-06-24T14:46:09Z"/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584" w:author="Lenovo" w:date="2025-06-24T14:46:09Z"/>
                <w:rFonts w:hint="default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585" w:author="Lenovo" w:date="2025-06-24T14:46:09Z">
              <w:r>
                <w:rPr>
                  <w:rFonts w:hint="eastAsia" w:ascii="仿宋" w:hAnsi="仿宋" w:eastAsia="仿宋" w:cs="仿宋"/>
                  <w:bCs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统一社会信用代码</w:delText>
              </w:r>
            </w:del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586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del w:id="1587" w:author="Lenovo" w:date="2025-06-24T14:46:0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58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58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负责人</w:delText>
              </w:r>
            </w:del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59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59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59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职    务</w:delText>
              </w:r>
            </w:del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593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59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59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1596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del w:id="1597" w:author="Lenovo" w:date="2025-06-24T14:46:0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59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59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联系人</w:delText>
              </w:r>
            </w:del>
          </w:p>
        </w:tc>
        <w:tc>
          <w:tcPr>
            <w:tcW w:w="1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60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60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60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固定电话</w:delText>
              </w:r>
            </w:del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603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60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60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1606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del w:id="1607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1608" w:author="Lenovo" w:date="2025-06-24T14:46:09Z"/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del w:id="1609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2024年度工作概述</w:delText>
              </w:r>
            </w:del>
          </w:p>
          <w:p>
            <w:pPr>
              <w:pStyle w:val="2"/>
              <w:rPr>
                <w:del w:id="1610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611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612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613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614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615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1616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1617" w:author="Lenovo" w:date="2025-06-24T14:46:0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618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二、服务能力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1619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20" w:author="Lenovo" w:date="2025-06-24T14:46:0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621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1.孵化场地情况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del w:id="1622" w:author="Lenovo" w:date="2025-06-24T14:46:0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623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624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孵化器可自主支配总面积（平方米）</w:delText>
              </w:r>
            </w:del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2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626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62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在孵企业使用面积（含公共服务）（平方米）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2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2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63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在孵企业使用面积（含公共服务面积）占总面积比例（%）</w:delText>
              </w:r>
            </w:del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3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1632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33" w:author="Lenovo" w:date="2025-06-24T14:46:0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634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2.孵化管理服务团队情况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del w:id="1635" w:author="Lenovo" w:date="2025-06-24T14:46:0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636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63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管理服务团队总人数（人）</w:delText>
              </w:r>
            </w:del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3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639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64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接受专业培训人数（人）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4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4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64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接受专业培训人数占总人数比例（%）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4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del w:id="1645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1646" w:author="Lenovo" w:date="2025-06-24T14:46:09Z"/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del w:id="1647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管理服务团队建设及服务能力持续提升情况</w:delText>
              </w:r>
            </w:del>
            <w:del w:id="1648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</w:delText>
              </w:r>
            </w:del>
            <w:del w:id="1649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指孵化器拥有的孵化管理团队、专业孵化服务人员、接受相关培训学习等情况。)</w:delText>
              </w:r>
            </w:del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50" w:author="Lenovo" w:date="2025-06-24T14:46:09Z"/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2"/>
              <w:rPr>
                <w:del w:id="1651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652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653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1654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55" w:author="Lenovo" w:date="2025-06-24T14:46:0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del w:id="1656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3.创业导师队伍情况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del w:id="1657" w:author="Lenovo" w:date="2025-06-24T14:46:0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65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65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创业导师数量（人）</w:delText>
              </w:r>
            </w:del>
          </w:p>
        </w:tc>
        <w:tc>
          <w:tcPr>
            <w:tcW w:w="1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6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66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66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每10家在孵企业配备的创业导师数（人）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63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66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66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创业导师对接企业数量（个）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66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1667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1668" w:author="Lenovo" w:date="2025-06-24T14:46:09Z"/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del w:id="1669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创业导师</w:delText>
              </w:r>
            </w:del>
            <w:del w:id="1670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队伍建设及创业辅导</w:delText>
              </w:r>
            </w:del>
            <w:del w:id="1671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工作开展情况</w:delText>
              </w:r>
            </w:del>
            <w:del w:id="1672" w:author="Lenovo" w:date="2025-06-24T14:46:09Z">
              <w:r>
                <w:rPr>
                  <w:rFonts w:hint="eastAsia" w:ascii="仿宋" w:hAnsi="仿宋" w:eastAsia="仿宋" w:cs="仿宋"/>
                  <w:b w:val="0"/>
                  <w:bCs w:val="0"/>
                  <w:sz w:val="21"/>
                  <w:szCs w:val="21"/>
                  <w:lang w:eastAsia="zh-CN"/>
                </w:rPr>
                <w:delText>（</w:delText>
              </w:r>
            </w:del>
            <w:del w:id="1673" w:author="Lenovo" w:date="2025-06-24T14:46:09Z">
              <w:r>
                <w:rPr>
                  <w:rFonts w:hint="eastAsia" w:ascii="仿宋" w:hAnsi="仿宋" w:eastAsia="仿宋" w:cs="仿宋"/>
                  <w:b w:val="0"/>
                  <w:bCs w:val="0"/>
                  <w:sz w:val="21"/>
                  <w:szCs w:val="21"/>
                  <w:lang w:val="en-US" w:eastAsia="zh-CN"/>
                </w:rPr>
                <w:delText>指孵化器拥有的创业导师队伍、创业导师为创业企业、创业者提供专业化、实践性辅导服务工作开展情况。）</w:delText>
              </w:r>
            </w:del>
          </w:p>
          <w:p>
            <w:pPr>
              <w:rPr>
                <w:del w:id="1674" w:author="Lenovo" w:date="2025-06-24T14:46:09Z"/>
                <w:rFonts w:hint="eastAsia"/>
              </w:rPr>
            </w:pPr>
          </w:p>
          <w:p>
            <w:pPr>
              <w:pStyle w:val="2"/>
              <w:rPr>
                <w:del w:id="1675" w:author="Lenovo" w:date="2025-06-24T14:46:09Z"/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del w:id="1676" w:author="Lenovo" w:date="2025-06-24T14:46:09Z"/>
                <w:rFonts w:hint="eastAsia"/>
              </w:rPr>
            </w:pPr>
          </w:p>
          <w:p>
            <w:pPr>
              <w:pStyle w:val="2"/>
              <w:rPr>
                <w:del w:id="1677" w:author="Lenovo" w:date="2025-06-24T14:46:09Z"/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1678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79" w:author="Lenovo" w:date="2025-06-24T14:46:0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680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4.公共服务情况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1681" w:author="Lenovo" w:date="2025-06-24T14:46:0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682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68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签约中介机构数量（个）</w:delText>
              </w:r>
            </w:del>
          </w:p>
        </w:tc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8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685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68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公共技术服务平台数（个）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8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688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68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公共技术服务平台投资额（万元）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9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1691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692" w:author="Lenovo" w:date="2025-06-24T14:46:09Z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del w:id="1693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中介和公共技术服务平台工作开展情况</w:delText>
              </w:r>
            </w:del>
            <w:del w:id="1694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（指孵化器与中介机构合作，建立检验检测、小试中试专业技术服务平台，提供中介服务及专业技术服务工作开展情况。）</w:delText>
              </w:r>
            </w:del>
          </w:p>
          <w:p>
            <w:pPr>
              <w:pStyle w:val="2"/>
              <w:rPr>
                <w:del w:id="1695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696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697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698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699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del w:id="1700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01" w:author="Lenovo" w:date="2025-06-24T14:46:0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702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5.投融资服务情况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del w:id="1703" w:author="Lenovo" w:date="2025-06-24T14:46:0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0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0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孵化基金总额（万元）</w:delText>
              </w:r>
            </w:del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06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0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0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当年获得投融资的在孵企业数（个）</w:delText>
              </w:r>
            </w:del>
          </w:p>
        </w:tc>
        <w:tc>
          <w:tcPr>
            <w:tcW w:w="24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0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del w:id="1710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11" w:author="Lenovo" w:date="2025-06-24T14:46:09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del w:id="1712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投融资服务工作开展情况</w:delText>
              </w:r>
            </w:del>
            <w:del w:id="1713" w:author="Lenovo" w:date="2025-06-24T14:46:09Z">
              <w:r>
                <w:rPr>
                  <w:rFonts w:hint="eastAsia" w:ascii="仿宋" w:hAnsi="仿宋" w:eastAsia="仿宋" w:cs="仿宋"/>
                  <w:b w:val="0"/>
                  <w:bCs w:val="0"/>
                  <w:sz w:val="21"/>
                  <w:szCs w:val="21"/>
                  <w:lang w:val="en-US" w:eastAsia="zh-CN"/>
                </w:rPr>
                <w:delText>（指孵化器设立的孵化基金、合作的银行、投融资机构为创业企业、创业者提供的投融资服务工作开展情况。）</w:delText>
              </w:r>
            </w:del>
          </w:p>
          <w:p>
            <w:pPr>
              <w:rPr>
                <w:del w:id="1714" w:author="Lenovo" w:date="2025-06-24T14:46:09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pStyle w:val="2"/>
              <w:rPr>
                <w:del w:id="1715" w:author="Lenovo" w:date="2025-06-24T14:46:09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rPr>
                <w:del w:id="1716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717" w:author="Lenovo" w:date="2025-06-24T14:46:09Z"/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1718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19" w:author="Lenovo" w:date="2025-06-24T14:46:0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720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三、孵化绩效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  <w:del w:id="1721" w:author="Lenovo" w:date="2025-06-24T14:46:0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2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2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在孵企业数（家）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2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2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2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每千平方米在孵企业数量（家）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2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2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2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当年新增在孵企业数（家）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3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del w:id="1731" w:author="Lenovo" w:date="2025-06-24T14:46:0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3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3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当年新增毕业企业数（家）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3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3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3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当年获得投融资的在孵企业数（家）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3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3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3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当年科技型中小企业入库备案数（家）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4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5" w:hRule="atLeast"/>
          <w:del w:id="1741" w:author="Lenovo" w:date="2025-06-24T14:46:0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4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4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当年通过高新技术企业认定数（家）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4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4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74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在孵企业当年知识产权申请数（件）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4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4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4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在孵企业当年授权知识产权数（件）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5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del w:id="1751" w:author="Lenovo" w:date="2025-06-24T14:46:09Z"/>
        </w:trPr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75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5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其中;发明专利授权数（件）</w:delText>
              </w:r>
            </w:del>
          </w:p>
        </w:tc>
        <w:tc>
          <w:tcPr>
            <w:tcW w:w="12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5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5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5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在孵企业当年研究与试验发展（R&amp;D）经费支出（万元）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5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5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75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在孵企业当年总收入（万元）</w:delText>
              </w:r>
            </w:del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6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del w:id="1761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del w:id="1762" w:author="Lenovo" w:date="2025-06-24T14:46:09Z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del w:id="1763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科技型企业梯度培育工作</w:delText>
              </w:r>
            </w:del>
            <w:del w:id="1764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情况</w:delText>
              </w:r>
            </w:del>
            <w:del w:id="1765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（指孵化器引进培育科技型企业，如科技型中小企业、高新技术企业梯度培育工作开展情况。）</w:delText>
              </w:r>
            </w:del>
          </w:p>
          <w:p>
            <w:pPr>
              <w:pStyle w:val="2"/>
              <w:rPr>
                <w:del w:id="1766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767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768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769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770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771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1772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73" w:author="Lenovo" w:date="2025-06-24T14:46:0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  <w:lang w:val="en-US" w:eastAsia="zh-CN"/>
              </w:rPr>
            </w:pPr>
            <w:del w:id="1774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sz w:val="28"/>
                  <w:szCs w:val="28"/>
                  <w:u w:val="none"/>
                  <w:lang w:val="en-US" w:eastAsia="zh-CN"/>
                </w:rPr>
                <w:delText>四、吸纳大学生创业与就业情况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del w:id="1775" w:author="Lenovo" w:date="2025-06-24T14:46:09Z"/>
        </w:trPr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76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77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孵化器吸纳孵化大学生创业团队（企业）数量（个）</w:delText>
              </w:r>
            </w:del>
          </w:p>
        </w:tc>
        <w:tc>
          <w:tcPr>
            <w:tcW w:w="13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7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79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78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孵化器为大学生创业团队开放免费空间面积（平方米）</w:delText>
              </w:r>
            </w:del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8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782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78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在孵企业当年吸纳应届大学毕业生就业人数（人）</w:delText>
              </w:r>
            </w:del>
          </w:p>
        </w:tc>
        <w:tc>
          <w:tcPr>
            <w:tcW w:w="15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8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del w:id="1785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86" w:author="Lenovo" w:date="2025-06-24T14:46:09Z"/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del w:id="1787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吸纳大学生创业与就业工作开展情况</w:delText>
              </w:r>
            </w:del>
            <w:del w:id="1788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（指孵化器落实科技创新创业政策情况，包括面向大学生创业团队开放一定比例的免费孵化空间，为大学生创业提供专门服务指导</w:delText>
              </w:r>
            </w:del>
            <w:del w:id="1789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；</w:delText>
              </w:r>
            </w:del>
            <w:del w:id="1790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在孵企业吸纳应届大学生就业情况。</w:delText>
              </w:r>
            </w:del>
            <w:del w:id="1791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）</w:delText>
              </w:r>
            </w:del>
          </w:p>
          <w:p>
            <w:pPr>
              <w:pStyle w:val="2"/>
              <w:rPr>
                <w:del w:id="1792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793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794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795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796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del w:id="1797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798" w:author="Lenovo" w:date="2025-06-24T14:46:0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del w:id="1799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五、可持续发展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del w:id="1800" w:author="Lenovo" w:date="2025-06-24T14:46:0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801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80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孵化器当年总收入（万元）</w:delText>
              </w:r>
            </w:del>
          </w:p>
        </w:tc>
        <w:tc>
          <w:tcPr>
            <w:tcW w:w="13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803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804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80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孵化器当年综合服务收入（含投资收入）综合服务收入（万元）</w:delText>
              </w:r>
            </w:del>
          </w:p>
        </w:tc>
        <w:tc>
          <w:tcPr>
            <w:tcW w:w="1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806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807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80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孵化器当年综合服务收入（含投资收入）占总收入比例（%）</w:delText>
              </w:r>
            </w:del>
          </w:p>
        </w:tc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80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4" w:hRule="atLeast"/>
          <w:del w:id="1810" w:author="Lenovo" w:date="2025-06-24T14:46:09Z"/>
        </w:trPr>
        <w:tc>
          <w:tcPr>
            <w:tcW w:w="9180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Chars="0" w:right="0" w:rightChars="0"/>
              <w:outlineLvl w:val="9"/>
              <w:rPr>
                <w:del w:id="1811" w:author="Lenovo" w:date="2025-06-24T14:46:09Z"/>
                <w:rFonts w:hint="eastAsia" w:ascii="仿宋" w:hAnsi="仿宋" w:eastAsia="仿宋" w:cs="仿宋"/>
                <w:lang w:eastAsia="zh-CN"/>
              </w:rPr>
            </w:pPr>
            <w:del w:id="1812" w:author="Lenovo" w:date="2025-06-24T14:46:09Z">
              <w:r>
                <w:rPr>
                  <w:rFonts w:hint="eastAsia"/>
                  <w:b/>
                  <w:bCs/>
                  <w:sz w:val="28"/>
                  <w:szCs w:val="28"/>
                  <w:lang w:val="en-US" w:eastAsia="zh-CN"/>
                </w:rPr>
                <w:delText>六、</w:delText>
              </w:r>
            </w:del>
            <w:del w:id="1813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落实安全生产主体责任工作开展</w:delText>
              </w:r>
            </w:del>
            <w:del w:id="1814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情况</w:delText>
              </w:r>
            </w:del>
            <w:del w:id="1815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(指孵化器开展安全检查、隐患排查、安全消防演练培训，消防设备配置等工作开展情况。）</w:delText>
              </w:r>
            </w:del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del w:id="1816" w:author="Lenovo" w:date="2025-06-24T14:46:09Z"/>
                <w:rFonts w:hint="eastAsia"/>
              </w:rPr>
            </w:pPr>
          </w:p>
          <w:p>
            <w:pPr>
              <w:rPr>
                <w:del w:id="1817" w:author="Lenovo" w:date="2025-06-24T14:46:09Z"/>
                <w:rFonts w:hint="eastAsia"/>
              </w:rPr>
            </w:pPr>
          </w:p>
          <w:p>
            <w:pPr>
              <w:rPr>
                <w:del w:id="1818" w:author="Lenovo" w:date="2025-06-24T14:46:09Z"/>
              </w:rPr>
            </w:pPr>
          </w:p>
          <w:p>
            <w:pPr>
              <w:pStyle w:val="2"/>
              <w:ind w:left="0" w:leftChars="0" w:firstLine="0" w:firstLineChars="0"/>
              <w:rPr>
                <w:del w:id="1819" w:author="Lenovo" w:date="2025-06-24T14:46:09Z"/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del w:id="1820" w:author="Lenovo" w:date="2025-06-24T14:46:09Z"/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del w:id="1821" w:author="Lenovo" w:date="2025-06-24T14:46:09Z">
        <w:r>
          <w:rPr>
            <w:rFonts w:hint="eastAsia" w:ascii="仿宋" w:hAnsi="仿宋" w:eastAsia="仿宋" w:cs="仿宋"/>
            <w:b/>
            <w:bCs/>
            <w:color w:val="000000"/>
            <w:sz w:val="28"/>
            <w:szCs w:val="28"/>
            <w:lang w:val="en-US" w:eastAsia="zh-CN"/>
          </w:rPr>
          <w:delText>备注：</w:delText>
        </w:r>
      </w:del>
      <w:del w:id="1822" w:author="Lenovo" w:date="2025-06-24T14:46:09Z">
        <w:r>
          <w:rPr>
            <w:rFonts w:hint="eastAsia" w:ascii="仿宋" w:hAnsi="仿宋" w:eastAsia="仿宋" w:cs="仿宋"/>
            <w:color w:val="000000"/>
            <w:sz w:val="28"/>
            <w:szCs w:val="28"/>
            <w:lang w:val="en-US" w:eastAsia="zh-CN"/>
          </w:rPr>
          <w:delText>自评报告内容为2024年1月1日—2024年12月31日工作开展情     况，可插图片。</w:delText>
        </w:r>
      </w:del>
    </w:p>
    <w:p>
      <w:pPr>
        <w:jc w:val="both"/>
        <w:rPr>
          <w:del w:id="1823" w:author="Lenovo" w:date="2025-06-24T14:46:09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1824" w:author="Lenovo" w:date="2025-06-24T14:46:09Z">
        <w:r>
          <w:rPr>
            <w:rFonts w:hint="eastAsia" w:ascii="仿宋" w:hAnsi="仿宋" w:eastAsia="仿宋" w:cs="仿宋"/>
            <w:b/>
            <w:bCs/>
            <w:sz w:val="28"/>
            <w:szCs w:val="28"/>
            <w:lang w:val="en-US" w:eastAsia="zh-CN"/>
          </w:rPr>
          <w:delText>须附</w:delText>
        </w:r>
      </w:del>
      <w:del w:id="1825" w:author="Lenovo" w:date="2025-06-24T14:46:09Z">
        <w:r>
          <w:rPr>
            <w:rFonts w:hint="eastAsia" w:ascii="仿宋" w:hAnsi="仿宋" w:eastAsia="仿宋" w:cs="仿宋"/>
            <w:b w:val="0"/>
            <w:bCs w:val="0"/>
            <w:sz w:val="28"/>
            <w:szCs w:val="28"/>
            <w:lang w:val="en-US" w:eastAsia="zh-CN"/>
          </w:rPr>
          <w:delText>：孵化器2024年度统计年报。</w:delText>
        </w:r>
      </w:del>
    </w:p>
    <w:p>
      <w:pPr>
        <w:jc w:val="both"/>
        <w:rPr>
          <w:del w:id="1826" w:author="Lenovo" w:date="2025-06-24T14:46:09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del w:id="1827" w:author="Lenovo" w:date="2025-06-24T14:46:09Z"/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del w:id="1828" w:author="Lenovo" w:date="2025-06-24T14:46:09Z">
        <w:r>
          <w:rPr>
            <w:rFonts w:hint="default" w:ascii="黑体" w:hAnsi="黑体" w:eastAsia="黑体" w:cs="黑体"/>
            <w:b w:val="0"/>
            <w:bCs w:val="0"/>
            <w:sz w:val="32"/>
            <w:szCs w:val="32"/>
            <w:lang w:val="en-US" w:eastAsia="zh-CN"/>
          </w:rPr>
          <w:delText>附件4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1829" w:author="Lenovo" w:date="2025-06-24T14:46:09Z"/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del w:id="1830" w:author="Lenovo" w:date="2025-06-24T14:46:09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2024年度</w:delText>
        </w:r>
      </w:del>
      <w:del w:id="1831" w:author="Lenovo" w:date="2025-06-24T14:46:0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省级</w:delText>
        </w:r>
      </w:del>
      <w:del w:id="1832" w:author="Lenovo" w:date="2025-06-24T14:46:09Z">
        <w:r>
          <w:rPr>
            <w:rFonts w:hint="eastAsia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众创空间</w:delText>
        </w:r>
      </w:del>
      <w:del w:id="1833" w:author="Lenovo" w:date="2025-06-24T14:46:09Z">
        <w:r>
          <w:rPr>
            <w:rFonts w:hint="default" w:ascii="Times New Roman" w:hAnsi="Times New Roman" w:eastAsia="方正小标宋_GBK" w:cs="Times New Roman"/>
            <w:color w:val="000000"/>
            <w:sz w:val="44"/>
            <w:szCs w:val="44"/>
            <w:lang w:val="en-US" w:eastAsia="zh-CN"/>
          </w:rPr>
          <w:delText>自评报告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1834" w:author="Lenovo" w:date="2025-06-24T14:46:09Z"/>
          <w:rFonts w:hint="default" w:ascii="Times New Roman" w:hAnsi="Times New Roman" w:eastAsia="长城小标宋体" w:cs="Times New Roman"/>
          <w:sz w:val="32"/>
          <w:szCs w:val="40"/>
        </w:rPr>
      </w:pPr>
      <w:del w:id="1835" w:author="Lenovo" w:date="2025-06-24T14:46:09Z">
        <w:r>
          <w:rPr>
            <w:rFonts w:hint="default" w:ascii="Times New Roman" w:hAnsi="Times New Roman" w:eastAsia="长城小标宋体" w:cs="Times New Roman"/>
            <w:sz w:val="32"/>
            <w:szCs w:val="40"/>
          </w:rPr>
          <w:delText>（模板）</w:delText>
        </w:r>
      </w:del>
    </w:p>
    <w:tbl>
      <w:tblPr>
        <w:tblStyle w:val="18"/>
        <w:tblW w:w="89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307"/>
        <w:gridCol w:w="173"/>
        <w:gridCol w:w="90"/>
        <w:gridCol w:w="120"/>
        <w:gridCol w:w="675"/>
        <w:gridCol w:w="315"/>
        <w:gridCol w:w="30"/>
        <w:gridCol w:w="15"/>
        <w:gridCol w:w="177"/>
        <w:gridCol w:w="108"/>
        <w:gridCol w:w="465"/>
        <w:gridCol w:w="915"/>
        <w:gridCol w:w="150"/>
        <w:gridCol w:w="27"/>
        <w:gridCol w:w="63"/>
        <w:gridCol w:w="15"/>
        <w:gridCol w:w="960"/>
        <w:gridCol w:w="180"/>
        <w:gridCol w:w="106"/>
        <w:gridCol w:w="119"/>
        <w:gridCol w:w="60"/>
        <w:gridCol w:w="270"/>
        <w:gridCol w:w="450"/>
        <w:gridCol w:w="225"/>
        <w:gridCol w:w="255"/>
        <w:gridCol w:w="324"/>
        <w:gridCol w:w="6"/>
        <w:gridCol w:w="240"/>
        <w:gridCol w:w="60"/>
        <w:gridCol w:w="90"/>
        <w:gridCol w:w="930"/>
        <w:gridCol w:w="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836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1837" w:author="Lenovo" w:date="2025-06-24T14:46:0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838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一、基本情况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1839" w:author="Lenovo" w:date="2025-06-24T14:46:0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840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841" w:author="Lenovo" w:date="2025-06-24T14:46:0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842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1843" w:author="Lenovo" w:date="2025-06-24T14:46:0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  称</w:delText>
              </w:r>
            </w:del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844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845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846" w:author="Lenovo" w:date="2025-06-24T14:46:0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运营机构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del w:id="1847" w:author="Lenovo" w:date="2025-06-24T14:46:09Z"/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1848" w:author="Lenovo" w:date="2025-06-24T14:46:09Z">
              <w:r>
                <w:rPr>
                  <w:rFonts w:hint="eastAsia" w:ascii="仿宋" w:hAnsi="仿宋" w:eastAsia="仿宋" w:cs="仿宋"/>
                  <w:b w:val="0"/>
                  <w:bCs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名    称</w:delText>
              </w:r>
            </w:del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849" w:author="Lenovo" w:date="2025-06-24T14:46:09Z"/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850" w:author="Lenovo" w:date="2025-06-24T14:46:09Z"/>
                <w:rFonts w:hint="eastAsia" w:ascii="仿宋" w:hAnsi="仿宋" w:eastAsia="仿宋" w:cs="仿宋"/>
                <w:bCs/>
                <w:i w:val="0"/>
                <w:color w:val="000000"/>
                <w:sz w:val="24"/>
                <w:szCs w:val="24"/>
                <w:u w:val="none"/>
              </w:rPr>
            </w:pPr>
            <w:del w:id="1851" w:author="Lenovo" w:date="2025-06-24T14:46:09Z">
              <w:r>
                <w:rPr>
                  <w:rFonts w:hint="eastAsia" w:ascii="仿宋" w:hAnsi="仿宋" w:eastAsia="仿宋" w:cs="仿宋"/>
                  <w:bCs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统一社会信用代码</w:delText>
              </w:r>
            </w:del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del w:id="185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80" w:hRule="atLeast"/>
          <w:del w:id="1853" w:author="Lenovo" w:date="2025-06-24T14:46:0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85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85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负责人</w:delText>
              </w:r>
            </w:del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856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85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85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职    务</w:delText>
              </w:r>
            </w:del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85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86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86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186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40" w:hRule="atLeast"/>
          <w:del w:id="1863" w:author="Lenovo" w:date="2025-06-24T14:46:09Z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86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865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联系人</w:delText>
              </w:r>
            </w:del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866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86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86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固定电话</w:delText>
              </w:r>
            </w:del>
          </w:p>
        </w:tc>
        <w:tc>
          <w:tcPr>
            <w:tcW w:w="1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del w:id="186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del w:id="187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87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手机</w:delText>
              </w:r>
            </w:del>
          </w:p>
        </w:tc>
        <w:tc>
          <w:tcPr>
            <w:tcW w:w="21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del w:id="187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600" w:hRule="atLeast"/>
          <w:del w:id="1873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1874" w:author="Lenovo" w:date="2025-06-24T14:46:09Z"/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del w:id="1875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2024年度工作概述</w:delText>
              </w:r>
            </w:del>
          </w:p>
          <w:p>
            <w:pPr>
              <w:pStyle w:val="2"/>
              <w:rPr>
                <w:del w:id="1876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877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878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879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880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881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882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del w:id="1883" w:author="Lenovo" w:date="2025-06-24T14:46:0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884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二、服务能力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1885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886" w:author="Lenovo" w:date="2025-06-24T14:46:0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887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1.孵化场地情况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40" w:hRule="atLeast"/>
          <w:del w:id="1888" w:author="Lenovo" w:date="2025-06-24T14:46:0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88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89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众创空间总面积（平方米）</w:delText>
              </w:r>
            </w:del>
          </w:p>
        </w:tc>
        <w:tc>
          <w:tcPr>
            <w:tcW w:w="1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89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89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89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常驻团队和企业使用面积（含公共服务）（平方米）</w:delText>
              </w:r>
            </w:del>
          </w:p>
        </w:tc>
        <w:tc>
          <w:tcPr>
            <w:tcW w:w="1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89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del w:id="189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89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常驻团队和企业使用面积（含公共服务）占总面积比例（%）</w:delText>
              </w:r>
            </w:del>
          </w:p>
        </w:tc>
        <w:tc>
          <w:tcPr>
            <w:tcW w:w="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89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89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89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提供工位数量（个）</w:delText>
              </w:r>
            </w:del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0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1901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02" w:author="Lenovo" w:date="2025-06-24T14:46:0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del w:id="1903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2.管理服务队伍情况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  <w:del w:id="1904" w:author="Lenovo" w:date="2025-06-24T14:46:09Z"/>
        </w:trPr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05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90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众创空间管理服务队伍人员数量（人）</w:delText>
              </w:r>
            </w:del>
          </w:p>
        </w:tc>
        <w:tc>
          <w:tcPr>
            <w:tcW w:w="15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07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0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190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专业服务人员数量（人）</w:delText>
              </w:r>
            </w:del>
          </w:p>
        </w:tc>
        <w:tc>
          <w:tcPr>
            <w:tcW w:w="15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10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1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91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接受专业培训人数（人）</w:delText>
              </w:r>
            </w:del>
          </w:p>
        </w:tc>
        <w:tc>
          <w:tcPr>
            <w:tcW w:w="1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13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  <w:del w:id="1914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1915" w:author="Lenovo" w:date="2025-06-24T14:46:09Z"/>
                <w:rFonts w:hint="eastAsia"/>
              </w:rPr>
            </w:pPr>
            <w:del w:id="1916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管理服务</w:delText>
              </w:r>
            </w:del>
            <w:del w:id="1917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队伍</w:delText>
              </w:r>
            </w:del>
            <w:del w:id="1918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建设及服务能力持续提升情况</w:delText>
              </w:r>
            </w:del>
            <w:del w:id="1919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</w:delText>
              </w:r>
            </w:del>
            <w:del w:id="1920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指众创空间拥有的管理服务队伍、专业服务人员、接受相关培训学习等情况。)</w:delText>
              </w:r>
            </w:del>
          </w:p>
          <w:p>
            <w:pPr>
              <w:pStyle w:val="2"/>
              <w:rPr>
                <w:del w:id="1921" w:author="Lenovo" w:date="2025-06-24T14:46:09Z"/>
                <w:rFonts w:hint="eastAsia"/>
              </w:rPr>
            </w:pPr>
          </w:p>
          <w:p>
            <w:pPr>
              <w:rPr>
                <w:del w:id="1922" w:author="Lenovo" w:date="2025-06-24T14:46:09Z"/>
                <w:rFonts w:hint="eastAsia"/>
              </w:rPr>
            </w:pPr>
          </w:p>
          <w:p>
            <w:pPr>
              <w:rPr>
                <w:del w:id="1923" w:author="Lenovo" w:date="2025-06-24T14:46:09Z"/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10" w:hRule="atLeast"/>
          <w:del w:id="1924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2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926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i w:val="0"/>
                  <w:color w:val="000000"/>
                  <w:sz w:val="28"/>
                  <w:szCs w:val="28"/>
                  <w:u w:val="none"/>
                  <w:lang w:val="en-US" w:eastAsia="zh-CN"/>
                </w:rPr>
                <w:delText>3.创业导师队伍情况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65" w:hRule="atLeast"/>
          <w:del w:id="1927" w:author="Lenovo" w:date="2025-06-24T14:46:0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28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1929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创业导师数量（人）</w:delText>
              </w:r>
            </w:del>
          </w:p>
        </w:tc>
        <w:tc>
          <w:tcPr>
            <w:tcW w:w="326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30" w:author="Lenovo" w:date="2025-06-24T14:46:09Z"/>
              </w:rPr>
            </w:pPr>
          </w:p>
        </w:tc>
        <w:tc>
          <w:tcPr>
            <w:tcW w:w="244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3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932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创业导师对接企业和团队的数量（个）</w:delText>
              </w:r>
            </w:del>
          </w:p>
        </w:tc>
        <w:tc>
          <w:tcPr>
            <w:tcW w:w="19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33" w:author="Lenovo" w:date="2025-06-24T14:46:09Z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95" w:hRule="atLeast"/>
          <w:del w:id="1934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del w:id="1935" w:author="Lenovo" w:date="2025-06-24T14:46:09Z"/>
                <w:rFonts w:hint="eastAsia"/>
              </w:rPr>
            </w:pPr>
            <w:del w:id="1936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创业导师</w:delText>
              </w:r>
            </w:del>
            <w:del w:id="1937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队伍建设及创业辅导</w:delText>
              </w:r>
            </w:del>
            <w:del w:id="1938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工作</w:delText>
              </w:r>
            </w:del>
            <w:del w:id="1939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开展</w:delText>
              </w:r>
            </w:del>
            <w:del w:id="1940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情况</w:delText>
              </w:r>
            </w:del>
            <w:del w:id="1941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</w:delText>
              </w:r>
            </w:del>
            <w:del w:id="1942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指众创空间拥有的创业导师队伍、创业导师为创业者、创业企业提供专业化、实践性辅导服务工作开展情况。）</w:delText>
              </w:r>
            </w:del>
          </w:p>
          <w:p>
            <w:pPr>
              <w:pStyle w:val="2"/>
              <w:rPr>
                <w:del w:id="1943" w:author="Lenovo" w:date="2025-06-24T14:46:09Z"/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del w:id="1944" w:author="Lenovo" w:date="2025-06-24T14:46:09Z"/>
                <w:rFonts w:hint="eastAsia"/>
              </w:rPr>
            </w:pPr>
          </w:p>
          <w:p>
            <w:pPr>
              <w:rPr>
                <w:del w:id="1945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946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right="0" w:rightChars="0"/>
              <w:rPr>
                <w:del w:id="1947" w:author="Lenovo" w:date="2025-06-24T14:46:09Z"/>
                <w:rFonts w:hint="default"/>
                <w:lang w:eastAsia="zh-CN"/>
              </w:rPr>
            </w:pPr>
            <w:del w:id="1948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4.</w:delText>
              </w:r>
            </w:del>
            <w:del w:id="1949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线上线下</w:delText>
              </w:r>
            </w:del>
            <w:del w:id="1950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平台</w:delText>
              </w:r>
            </w:del>
            <w:del w:id="1951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</w:rPr>
                <w:delText>建设</w:delText>
              </w:r>
            </w:del>
            <w:del w:id="1952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及工作开展</w:delText>
              </w:r>
            </w:del>
            <w:del w:id="1953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</w:rPr>
                <w:delText>情况</w:delText>
              </w:r>
            </w:del>
            <w:del w:id="1954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（指众创空间</w:delText>
              </w:r>
            </w:del>
            <w:del w:id="1955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开展线上线下平台建设</w:delText>
              </w:r>
            </w:del>
            <w:del w:id="1956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，实现线上线下联动、信息沟通、多方位的服务</w:delText>
              </w:r>
            </w:del>
            <w:del w:id="1957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工作开展</w:delText>
              </w:r>
            </w:del>
            <w:del w:id="1958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eastAsia="zh-CN"/>
                </w:rPr>
                <w:delText>情况。）</w:delText>
              </w:r>
            </w:del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59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del w:id="1960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1961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1962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963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del w:id="1964" w:author="Lenovo" w:date="2025-06-24T14:46:09Z"/>
                <w:rFonts w:hint="default"/>
                <w:lang w:eastAsia="zh-CN"/>
              </w:rPr>
            </w:pPr>
            <w:del w:id="1965" w:author="Lenovo" w:date="2025-06-24T14:46:09Z">
              <w:r>
                <w:rPr>
                  <w:rFonts w:hint="default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投融资服务工作开展</w:delText>
              </w:r>
            </w:del>
            <w:del w:id="1966" w:author="Lenovo" w:date="2025-06-24T14:46:09Z">
              <w:r>
                <w:rPr>
                  <w:rFonts w:hint="eastAsia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情况</w:delText>
              </w:r>
            </w:del>
            <w:del w:id="1967" w:author="Lenovo" w:date="2025-06-24T14:46:0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（指众创空间聚集天使投资人与创投机构，为创业者提供资金支持和投融资服务</w:delText>
              </w:r>
            </w:del>
            <w:del w:id="1968" w:author="Lenovo" w:date="2025-06-24T14:46:0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工作开展</w:delText>
              </w:r>
            </w:del>
            <w:del w:id="1969" w:author="Lenovo" w:date="2025-06-24T14:46:0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情况。）</w:delText>
              </w:r>
            </w:del>
          </w:p>
          <w:p>
            <w:pPr>
              <w:pStyle w:val="2"/>
              <w:rPr>
                <w:del w:id="1970" w:author="Lenovo" w:date="2025-06-24T14:46:09Z"/>
                <w:rFonts w:hint="default"/>
                <w:lang w:eastAsia="zh-CN"/>
              </w:rPr>
            </w:pPr>
          </w:p>
          <w:p>
            <w:pPr>
              <w:rPr>
                <w:del w:id="1971" w:author="Lenovo" w:date="2025-06-24T14:46:09Z"/>
                <w:rFonts w:hint="default"/>
                <w:lang w:eastAsia="zh-CN"/>
              </w:rPr>
            </w:pPr>
          </w:p>
          <w:p>
            <w:pPr>
              <w:pStyle w:val="2"/>
              <w:rPr>
                <w:del w:id="1972" w:author="Lenovo" w:date="2025-06-24T14:46:09Z"/>
                <w:rFonts w:hint="default"/>
                <w:lang w:eastAsia="zh-CN"/>
              </w:rPr>
            </w:pPr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del w:id="1973" w:author="Lenovo" w:date="2025-06-24T14:46:09Z"/>
                <w:rFonts w:hint="default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74" w:author="Lenovo" w:date="2025-06-24T14:46:09Z"/>
                <w:rFonts w:hint="eastAsia" w:ascii="仿宋" w:hAnsi="仿宋" w:eastAsia="仿宋" w:cs="仿宋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1975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76" w:author="Lenovo" w:date="2025-06-24T14:46:09Z"/>
                <w:rFonts w:hint="eastAsia" w:ascii="仿宋" w:hAnsi="仿宋" w:eastAsia="仿宋" w:cs="仿宋"/>
                <w:b/>
                <w:i w:val="0"/>
                <w:color w:val="FF0000"/>
                <w:sz w:val="28"/>
                <w:szCs w:val="28"/>
                <w:u w:val="none"/>
              </w:rPr>
            </w:pPr>
            <w:del w:id="1977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三、孵化绩效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10" w:hRule="atLeast"/>
          <w:del w:id="1978" w:author="Lenovo" w:date="2025-06-24T14:46:09Z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7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98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当年服务的创业团队的数量（个）</w:delText>
              </w:r>
            </w:del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8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8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98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当年服务的初创企业的数量（个）</w:delText>
              </w:r>
            </w:del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8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8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98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当年获得投融资的创业团队的数量(个）</w:delText>
              </w:r>
            </w:del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8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810" w:hRule="atLeast"/>
          <w:del w:id="1988" w:author="Lenovo" w:date="2025-06-24T14:46:09Z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8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99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常驻创业团队的数量（个）</w:delText>
              </w:r>
            </w:del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9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9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99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常驻初创企业的数量（个）</w:delText>
              </w:r>
            </w:del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9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9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199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当年获得投融资的初创企业的数量（个）</w:delText>
              </w:r>
            </w:del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199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905" w:hRule="atLeast"/>
          <w:del w:id="1998" w:author="Lenovo" w:date="2025-06-24T14:46:09Z"/>
        </w:trPr>
        <w:tc>
          <w:tcPr>
            <w:tcW w:w="1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199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00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当年新注册企业数量（个）</w:delText>
              </w:r>
            </w:del>
          </w:p>
        </w:tc>
        <w:tc>
          <w:tcPr>
            <w:tcW w:w="1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0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00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del w:id="200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当年举办创新创业活动（场）</w:delText>
              </w:r>
            </w:del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0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005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00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当年</w:delText>
              </w:r>
            </w:del>
            <w:del w:id="2007" w:author="Lenovo" w:date="2025-06-24T14:46:09Z">
              <w:r>
                <w:rPr>
                  <w:rFonts w:hint="default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对服务的创业团队和初创企业培训人次</w:delText>
              </w:r>
            </w:del>
            <w:del w:id="2008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（人）</w:delText>
              </w:r>
            </w:del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0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80" w:hRule="atLeast"/>
          <w:del w:id="2010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del w:id="2011" w:author="Lenovo" w:date="2025-06-24T14:46:09Z"/>
                <w:rFonts w:hint="eastAsia"/>
                <w:lang w:val="en-US" w:eastAsia="zh-CN"/>
              </w:rPr>
            </w:pPr>
            <w:del w:id="2012" w:author="Lenovo" w:date="2025-06-24T14:46:09Z">
              <w:r>
                <w:rPr>
                  <w:rFonts w:hint="default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创业团队、初创企业孵化工作</w:delText>
              </w:r>
            </w:del>
            <w:del w:id="2013" w:author="Lenovo" w:date="2025-06-24T14:46:09Z">
              <w:r>
                <w:rPr>
                  <w:rFonts w:hint="eastAsia" w:ascii="Times New Roman" w:hAnsi="Times New Roman" w:cs="Times New Roman"/>
                  <w:b/>
                  <w:bCs/>
                  <w:kern w:val="0"/>
                  <w:sz w:val="28"/>
                  <w:szCs w:val="36"/>
                  <w:lang w:val="en-US" w:eastAsia="zh-CN"/>
                </w:rPr>
                <w:delText>开展</w:delText>
              </w:r>
            </w:del>
            <w:del w:id="2014" w:author="Lenovo" w:date="2025-06-24T14:46:09Z">
              <w:r>
                <w:rPr>
                  <w:rFonts w:hint="eastAsia" w:ascii="Times New Roman" w:hAnsi="Times New Roman" w:cs="Times New Roman"/>
                  <w:b/>
                  <w:bCs/>
                  <w:kern w:val="0"/>
                  <w:sz w:val="28"/>
                  <w:szCs w:val="36"/>
                  <w:lang w:eastAsia="zh-CN"/>
                </w:rPr>
                <w:delText>情况</w:delText>
              </w:r>
            </w:del>
            <w:del w:id="2015" w:author="Lenovo" w:date="2025-06-24T14:46:0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（指众创空间当年</w:delText>
              </w:r>
            </w:del>
            <w:del w:id="2016" w:author="Lenovo" w:date="2025-06-24T14:46:0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为</w:delText>
              </w:r>
            </w:del>
            <w:del w:id="2017" w:author="Lenovo" w:date="2025-06-24T14:46:0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创业团队</w:delText>
              </w:r>
            </w:del>
            <w:del w:id="2018" w:author="Lenovo" w:date="2025-06-24T14:46:0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eastAsia="zh-CN"/>
                </w:rPr>
                <w:delText>、</w:delText>
              </w:r>
            </w:del>
            <w:del w:id="2019" w:author="Lenovo" w:date="2025-06-24T14:46:0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初创</w:delText>
              </w:r>
            </w:del>
            <w:del w:id="2020" w:author="Lenovo" w:date="2025-06-24T14:46:0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企业</w:delText>
              </w:r>
            </w:del>
            <w:del w:id="2021" w:author="Lenovo" w:date="2025-06-24T14:46:0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以及</w:delText>
              </w:r>
            </w:del>
            <w:del w:id="2022" w:author="Lenovo" w:date="2025-06-24T14:46:0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常驻创业团队、初创企业</w:delText>
              </w:r>
            </w:del>
            <w:del w:id="2023" w:author="Lenovo" w:date="2025-06-24T14:46:09Z">
              <w:r>
                <w:rPr>
                  <w:rFonts w:hint="eastAsia" w:ascii="Times New Roman" w:hAnsi="Times New Roman" w:eastAsia="仿宋" w:cs="Times New Roman"/>
                  <w:kern w:val="0"/>
                  <w:sz w:val="20"/>
                  <w:lang w:val="en-US" w:eastAsia="zh-CN"/>
                </w:rPr>
                <w:delText>开展的服务工作开展</w:delText>
              </w:r>
            </w:del>
            <w:del w:id="2024" w:author="Lenovo" w:date="2025-06-24T14:46:09Z">
              <w:r>
                <w:rPr>
                  <w:rFonts w:hint="default" w:ascii="Times New Roman" w:hAnsi="Times New Roman" w:eastAsia="仿宋" w:cs="Times New Roman"/>
                  <w:kern w:val="0"/>
                  <w:sz w:val="20"/>
                  <w:lang w:eastAsia="zh-CN"/>
                </w:rPr>
                <w:delText>情况。）</w:delText>
              </w:r>
            </w:del>
          </w:p>
          <w:p>
            <w:pPr>
              <w:pStyle w:val="2"/>
              <w:rPr>
                <w:del w:id="2025" w:author="Lenovo" w:date="2025-06-24T14:46:09Z"/>
                <w:rFonts w:hint="eastAsia"/>
                <w:lang w:val="en-US" w:eastAsia="zh-CN"/>
              </w:rPr>
            </w:pPr>
          </w:p>
          <w:p>
            <w:pPr>
              <w:rPr>
                <w:del w:id="2026" w:author="Lenovo" w:date="2025-06-24T14:46:09Z"/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del w:id="2027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2028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29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del w:id="2030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sz w:val="28"/>
                  <w:szCs w:val="28"/>
                  <w:u w:val="none"/>
                  <w:lang w:val="en-US" w:eastAsia="zh-CN"/>
                </w:rPr>
                <w:delText>四、吸纳大学生创业与就业情况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  <w:del w:id="2031" w:author="Lenovo" w:date="2025-06-24T14:46:09Z"/>
        </w:trPr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032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03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众创空间吸纳孵化大学生创业团队（企业）数量（个）</w:delText>
              </w:r>
            </w:del>
          </w:p>
        </w:tc>
        <w:tc>
          <w:tcPr>
            <w:tcW w:w="13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3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035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03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</w:delText>
              </w:r>
            </w:del>
            <w:del w:id="2037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sz w:val="24"/>
                  <w:szCs w:val="24"/>
                  <w:u w:val="none"/>
                  <w:lang w:val="en-US" w:eastAsia="zh-CN"/>
                </w:rPr>
                <w:delText>为大学生创业团队开放免费空间面积（平方米）</w:delText>
              </w:r>
            </w:del>
          </w:p>
        </w:tc>
        <w:tc>
          <w:tcPr>
            <w:tcW w:w="13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38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039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040" w:author="Lenovo" w:date="2025-06-24T14:46:09Z">
              <w:r>
                <w:rPr>
                  <w:rFonts w:hint="default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在孵</w:delText>
              </w:r>
            </w:del>
            <w:del w:id="2041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企业当年吸纳应届大学毕业生就业人数（人）</w:delText>
              </w:r>
            </w:del>
          </w:p>
        </w:tc>
        <w:tc>
          <w:tcPr>
            <w:tcW w:w="132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42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  <w:del w:id="2043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44" w:author="Lenovo" w:date="2025-06-24T14:46:09Z"/>
                <w:rFonts w:hint="eastAsia" w:ascii="仿宋" w:hAnsi="仿宋" w:eastAsia="仿宋" w:cs="仿宋"/>
                <w:sz w:val="21"/>
                <w:szCs w:val="21"/>
              </w:rPr>
            </w:pPr>
            <w:del w:id="2045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吸纳大学生创业与就业工作开展情况</w:delText>
              </w:r>
            </w:del>
            <w:del w:id="2046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（指</w:delText>
              </w:r>
            </w:del>
            <w:del w:id="2047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众创空间</w:delText>
              </w:r>
            </w:del>
            <w:del w:id="2048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落实科技创新创业政策情况，包括面向大学生创业团队开放一定比例的免费孵化空间，为大学生创业提供专门服务指导、</w:delText>
              </w:r>
            </w:del>
            <w:del w:id="2049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在孵企业吸纳应届大学生就业情况。</w:delText>
              </w:r>
            </w:del>
            <w:del w:id="2050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</w:rPr>
                <w:delText>）</w:delText>
              </w:r>
            </w:del>
          </w:p>
          <w:p>
            <w:pPr>
              <w:pStyle w:val="2"/>
              <w:rPr>
                <w:del w:id="2051" w:author="Lenovo" w:date="2025-06-24T14:46:09Z"/>
                <w:rFonts w:hint="eastAsia"/>
              </w:rPr>
            </w:pPr>
          </w:p>
          <w:p>
            <w:pPr>
              <w:pStyle w:val="2"/>
              <w:rPr>
                <w:del w:id="2052" w:author="Lenovo" w:date="2025-06-24T14:46:09Z"/>
                <w:rFonts w:hint="eastAsia"/>
              </w:rPr>
            </w:pPr>
          </w:p>
          <w:p>
            <w:pPr>
              <w:pStyle w:val="2"/>
              <w:rPr>
                <w:del w:id="2053" w:author="Lenovo" w:date="2025-06-24T14:46:09Z"/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2"/>
              <w:ind w:left="0" w:leftChars="0" w:firstLine="0" w:firstLineChars="0"/>
              <w:rPr>
                <w:del w:id="2054" w:author="Lenovo" w:date="2025-06-24T14:46:09Z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7" w:hRule="atLeast"/>
          <w:del w:id="2055" w:author="Lenovo" w:date="2025-06-24T14:46:09Z"/>
        </w:trPr>
        <w:tc>
          <w:tcPr>
            <w:tcW w:w="8970" w:type="dxa"/>
            <w:gridSpan w:val="3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56" w:author="Lenovo" w:date="2025-06-24T14:46:09Z"/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del w:id="2057" w:author="Lenovo" w:date="2025-06-24T14:46:09Z">
              <w:r>
                <w:rPr>
                  <w:rFonts w:hint="eastAsia" w:ascii="仿宋" w:hAnsi="仿宋" w:eastAsia="仿宋" w:cs="仿宋"/>
                  <w:b/>
                  <w:i w:val="0"/>
                  <w:color w:val="auto"/>
                  <w:kern w:val="0"/>
                  <w:sz w:val="28"/>
                  <w:szCs w:val="28"/>
                  <w:u w:val="none"/>
                  <w:lang w:val="en-US" w:eastAsia="zh-CN" w:bidi="ar"/>
                </w:rPr>
                <w:delText>五、可持续发展</w:delText>
              </w:r>
            </w:del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1170" w:hRule="atLeast"/>
          <w:del w:id="2058" w:author="Lenovo" w:date="2025-06-24T14:46:09Z"/>
        </w:trPr>
        <w:tc>
          <w:tcPr>
            <w:tcW w:w="1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059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060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众创空间当年总收入（万元）</w:delText>
              </w:r>
            </w:del>
          </w:p>
        </w:tc>
        <w:tc>
          <w:tcPr>
            <w:tcW w:w="13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61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062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063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众创空间当年综合服务收入（含投资收入）（万元）</w:delText>
              </w:r>
            </w:del>
          </w:p>
        </w:tc>
        <w:tc>
          <w:tcPr>
            <w:tcW w:w="14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64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del w:id="2065" w:author="Lenovo" w:date="2025-06-24T14:46:09Z"/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del w:id="2066" w:author="Lenovo" w:date="2025-06-24T14:46:09Z">
              <w:r>
                <w:rPr>
                  <w:rFonts w:hint="eastAsia" w:ascii="仿宋" w:hAnsi="仿宋" w:eastAsia="仿宋" w:cs="仿宋"/>
                  <w:i w:val="0"/>
                  <w:color w:val="000000"/>
                  <w:kern w:val="0"/>
                  <w:sz w:val="24"/>
                  <w:szCs w:val="24"/>
                  <w:u w:val="none"/>
                  <w:lang w:val="en-US" w:eastAsia="zh-CN" w:bidi="ar"/>
                </w:rPr>
                <w:delText>众创空间当年综合服务收入（含投资收入）占总收入比例（%）</w:delText>
              </w:r>
            </w:del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outlineLvl w:val="9"/>
              <w:rPr>
                <w:del w:id="2067" w:author="Lenovo" w:date="2025-06-24T14:46:09Z"/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8" w:hRule="atLeast"/>
          <w:del w:id="2068" w:author="Lenovo" w:date="2025-06-24T14:46:09Z"/>
        </w:trPr>
        <w:tc>
          <w:tcPr>
            <w:tcW w:w="8985" w:type="dxa"/>
            <w:gridSpan w:val="3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Chars="0" w:right="0" w:rightChars="0"/>
              <w:outlineLvl w:val="9"/>
              <w:rPr>
                <w:del w:id="2069" w:author="Lenovo" w:date="2025-06-24T14:46:09Z"/>
                <w:rFonts w:hint="eastAsia" w:ascii="仿宋" w:hAnsi="仿宋" w:eastAsia="仿宋" w:cs="仿宋"/>
                <w:lang w:eastAsia="zh-CN"/>
              </w:rPr>
            </w:pPr>
            <w:del w:id="2070" w:author="Lenovo" w:date="2025-06-24T14:46:09Z">
              <w:r>
                <w:rPr>
                  <w:rFonts w:hint="eastAsia"/>
                  <w:b/>
                  <w:bCs/>
                  <w:sz w:val="28"/>
                  <w:szCs w:val="28"/>
                  <w:lang w:val="en-US" w:eastAsia="zh-CN"/>
                </w:rPr>
                <w:delText>六、</w:delText>
              </w:r>
            </w:del>
            <w:del w:id="2071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val="en-US" w:eastAsia="zh-CN"/>
                </w:rPr>
                <w:delText>落实安全生产主体责任工作开展</w:delText>
              </w:r>
            </w:del>
            <w:del w:id="2072" w:author="Lenovo" w:date="2025-06-24T14:46:09Z">
              <w:r>
                <w:rPr>
                  <w:rFonts w:hint="eastAsia" w:ascii="仿宋" w:hAnsi="仿宋" w:eastAsia="仿宋" w:cs="仿宋"/>
                  <w:b/>
                  <w:bCs/>
                  <w:sz w:val="28"/>
                  <w:szCs w:val="28"/>
                  <w:lang w:eastAsia="zh-CN"/>
                </w:rPr>
                <w:delText>情况</w:delText>
              </w:r>
            </w:del>
            <w:del w:id="2073" w:author="Lenovo" w:date="2025-06-24T14:46:09Z">
              <w:r>
                <w:rPr>
                  <w:rFonts w:hint="eastAsia" w:ascii="仿宋" w:hAnsi="仿宋" w:eastAsia="仿宋" w:cs="仿宋"/>
                  <w:sz w:val="21"/>
                  <w:szCs w:val="21"/>
                  <w:lang w:val="en-US" w:eastAsia="zh-CN"/>
                </w:rPr>
                <w:delText>(指众创空间开展安全检查、隐患排查、安全消防演练培训，消防设备配置等工作情况。）</w:delText>
              </w:r>
            </w:del>
          </w:p>
          <w:p>
            <w:pPr>
              <w:pStyle w:val="2"/>
              <w:numPr>
                <w:ilvl w:val="0"/>
                <w:numId w:val="0"/>
              </w:numPr>
              <w:ind w:leftChars="0"/>
              <w:rPr>
                <w:del w:id="2074" w:author="Lenovo" w:date="2025-06-24T14:46:09Z"/>
                <w:rFonts w:hint="eastAsia"/>
              </w:rPr>
            </w:pPr>
          </w:p>
          <w:p>
            <w:pPr>
              <w:rPr>
                <w:del w:id="2075" w:author="Lenovo" w:date="2025-06-24T14:46:09Z"/>
                <w:rFonts w:hint="eastAsia"/>
              </w:rPr>
            </w:pPr>
          </w:p>
          <w:p>
            <w:pPr>
              <w:pStyle w:val="2"/>
              <w:rPr>
                <w:del w:id="2076" w:author="Lenovo" w:date="2025-06-24T14:46:09Z"/>
                <w:rFonts w:hint="eastAsia"/>
              </w:rPr>
            </w:pPr>
          </w:p>
          <w:p>
            <w:pPr>
              <w:rPr>
                <w:del w:id="2077" w:author="Lenovo" w:date="2025-06-24T14:46:09Z"/>
                <w:rFonts w:hint="eastAsia"/>
              </w:rPr>
            </w:pPr>
          </w:p>
          <w:p>
            <w:pPr>
              <w:pStyle w:val="2"/>
              <w:rPr>
                <w:del w:id="2078" w:author="Lenovo" w:date="2025-06-24T14:46:09Z"/>
                <w:rFonts w:hint="eastAsia"/>
              </w:rPr>
            </w:pPr>
          </w:p>
          <w:p>
            <w:pPr>
              <w:rPr>
                <w:del w:id="2079" w:author="Lenovo" w:date="2025-06-24T14:46:09Z"/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del w:id="2080" w:author="Lenovo" w:date="2025-06-24T14:46:09Z"/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del w:id="2081" w:author="Lenovo" w:date="2025-06-24T14:46:09Z"/>
          <w:rFonts w:hint="eastAsia"/>
          <w:lang w:val="en-US" w:eastAsia="zh-CN"/>
        </w:rPr>
      </w:pPr>
      <w:del w:id="2082" w:author="Lenovo" w:date="2025-06-24T14:46:09Z">
        <w:r>
          <w:rPr>
            <w:rFonts w:hint="eastAsia" w:ascii="仿宋" w:hAnsi="仿宋" w:eastAsia="仿宋" w:cs="仿宋"/>
            <w:b/>
            <w:bCs/>
            <w:color w:val="000000"/>
            <w:sz w:val="28"/>
            <w:szCs w:val="28"/>
            <w:lang w:val="en-US" w:eastAsia="zh-CN"/>
          </w:rPr>
          <w:delText>备注</w:delText>
        </w:r>
      </w:del>
      <w:del w:id="2083" w:author="Lenovo" w:date="2025-06-24T14:46:09Z">
        <w:r>
          <w:rPr>
            <w:rFonts w:hint="eastAsia" w:ascii="仿宋" w:hAnsi="仿宋" w:eastAsia="仿宋" w:cs="仿宋"/>
            <w:b w:val="0"/>
            <w:bCs w:val="0"/>
            <w:color w:val="000000"/>
            <w:sz w:val="28"/>
            <w:szCs w:val="28"/>
            <w:lang w:val="en-US" w:eastAsia="zh-CN"/>
          </w:rPr>
          <w:delText>：</w:delText>
        </w:r>
      </w:del>
      <w:del w:id="2084" w:author="Lenovo" w:date="2025-06-24T14:46:09Z">
        <w:r>
          <w:rPr>
            <w:rFonts w:hint="eastAsia" w:ascii="仿宋" w:hAnsi="仿宋" w:eastAsia="仿宋" w:cs="仿宋"/>
            <w:color w:val="000000"/>
            <w:sz w:val="28"/>
            <w:szCs w:val="28"/>
            <w:lang w:val="en-US" w:eastAsia="zh-CN"/>
          </w:rPr>
          <w:delText>自评报告内容为2024年1月1日—2024年12月31日工作开展情况，可插图片。</w:delText>
        </w:r>
      </w:del>
    </w:p>
    <w:p>
      <w:p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del w:id="2085" w:author="Lenovo" w:date="2025-06-24T14:46:09Z">
        <w:r>
          <w:rPr>
            <w:rFonts w:hint="eastAsia" w:ascii="仿宋" w:hAnsi="仿宋" w:eastAsia="仿宋" w:cs="仿宋"/>
            <w:b/>
            <w:bCs/>
            <w:sz w:val="28"/>
            <w:szCs w:val="28"/>
            <w:lang w:val="en-US" w:eastAsia="zh-CN"/>
          </w:rPr>
          <w:delText>须附：</w:delText>
        </w:r>
      </w:del>
      <w:del w:id="2086" w:author="Lenovo" w:date="2025-06-24T14:46:09Z">
        <w:r>
          <w:rPr>
            <w:rFonts w:hint="eastAsia" w:ascii="仿宋" w:hAnsi="仿宋" w:eastAsia="仿宋" w:cs="仿宋"/>
            <w:b w:val="0"/>
            <w:bCs w:val="0"/>
            <w:sz w:val="28"/>
            <w:szCs w:val="28"/>
            <w:lang w:val="en-US" w:eastAsia="zh-CN"/>
          </w:rPr>
          <w:delText>众创空间2024年度统计年报。</w:delText>
        </w:r>
      </w:del>
    </w:p>
    <w:sectPr>
      <w:headerReference r:id="rId3" w:type="default"/>
      <w:footerReference r:id="rId4" w:type="default"/>
      <w:pgSz w:w="11906" w:h="16838"/>
      <w:pgMar w:top="2098" w:right="1474" w:bottom="1984" w:left="1588" w:header="851" w:footer="1531" w:gutter="0"/>
      <w:pgNumType w:fmt="decimal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0010101010101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rPr>
        <w:rFonts w:ascii="Times New Roman" w:hAnsi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 w:themeColor="text1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 w:themeColor="text1"/>
                        <w:sz w:val="28"/>
                        <w:szCs w:val="28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69194"/>
    <w:multiLevelType w:val="singleLevel"/>
    <w:tmpl w:val="E8E69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2454A8"/>
    <w:multiLevelType w:val="singleLevel"/>
    <w:tmpl w:val="682454A8"/>
    <w:lvl w:ilvl="0" w:tentative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revisionView w:markup="0"/>
  <w:trackRevisions w:val="1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YmJmODkyODRlZTY0YTQ2ZDg3YTE4OTI0NGRmMWUifQ=="/>
  </w:docVars>
  <w:rsids>
    <w:rsidRoot w:val="7F836328"/>
    <w:rsid w:val="00006531"/>
    <w:rsid w:val="00011C8F"/>
    <w:rsid w:val="00071883"/>
    <w:rsid w:val="000D57DA"/>
    <w:rsid w:val="000E3DE2"/>
    <w:rsid w:val="001A7A39"/>
    <w:rsid w:val="001D426C"/>
    <w:rsid w:val="00233984"/>
    <w:rsid w:val="002548E2"/>
    <w:rsid w:val="00287B6F"/>
    <w:rsid w:val="002D29F6"/>
    <w:rsid w:val="00302A4F"/>
    <w:rsid w:val="00331A63"/>
    <w:rsid w:val="00385469"/>
    <w:rsid w:val="0039521C"/>
    <w:rsid w:val="003965EC"/>
    <w:rsid w:val="003E22EC"/>
    <w:rsid w:val="004603E0"/>
    <w:rsid w:val="004D3C4D"/>
    <w:rsid w:val="004F33E0"/>
    <w:rsid w:val="005042C1"/>
    <w:rsid w:val="005529B2"/>
    <w:rsid w:val="005647D8"/>
    <w:rsid w:val="00576B33"/>
    <w:rsid w:val="00601B14"/>
    <w:rsid w:val="00681E20"/>
    <w:rsid w:val="006D4E5A"/>
    <w:rsid w:val="006F5864"/>
    <w:rsid w:val="007007AE"/>
    <w:rsid w:val="007069F3"/>
    <w:rsid w:val="00710A69"/>
    <w:rsid w:val="007132DB"/>
    <w:rsid w:val="007708A5"/>
    <w:rsid w:val="007851D2"/>
    <w:rsid w:val="007A725C"/>
    <w:rsid w:val="007B69CB"/>
    <w:rsid w:val="007D6232"/>
    <w:rsid w:val="00877B12"/>
    <w:rsid w:val="0088488A"/>
    <w:rsid w:val="008B4BB2"/>
    <w:rsid w:val="009271D0"/>
    <w:rsid w:val="009B0B17"/>
    <w:rsid w:val="009B7A98"/>
    <w:rsid w:val="009C0BB5"/>
    <w:rsid w:val="00AA5B84"/>
    <w:rsid w:val="00AB1951"/>
    <w:rsid w:val="00B158D9"/>
    <w:rsid w:val="00B17AAE"/>
    <w:rsid w:val="00B3665A"/>
    <w:rsid w:val="00B868B7"/>
    <w:rsid w:val="00BE2D2B"/>
    <w:rsid w:val="00C259EE"/>
    <w:rsid w:val="00CA5E57"/>
    <w:rsid w:val="00CB07D3"/>
    <w:rsid w:val="00CE1CD4"/>
    <w:rsid w:val="00CE5941"/>
    <w:rsid w:val="00E45BFF"/>
    <w:rsid w:val="00E82878"/>
    <w:rsid w:val="00EC3222"/>
    <w:rsid w:val="00F03BAC"/>
    <w:rsid w:val="00F23355"/>
    <w:rsid w:val="00F56772"/>
    <w:rsid w:val="00F75C04"/>
    <w:rsid w:val="00FC1A16"/>
    <w:rsid w:val="00FD338E"/>
    <w:rsid w:val="03233C82"/>
    <w:rsid w:val="04507E1C"/>
    <w:rsid w:val="06C4614E"/>
    <w:rsid w:val="07975BE7"/>
    <w:rsid w:val="099A6CDE"/>
    <w:rsid w:val="0D6B6756"/>
    <w:rsid w:val="12326265"/>
    <w:rsid w:val="125F63DE"/>
    <w:rsid w:val="13347445"/>
    <w:rsid w:val="17C30988"/>
    <w:rsid w:val="18344869"/>
    <w:rsid w:val="197D610A"/>
    <w:rsid w:val="1B041DF3"/>
    <w:rsid w:val="1DDB2A11"/>
    <w:rsid w:val="20684BD2"/>
    <w:rsid w:val="20DFEA7F"/>
    <w:rsid w:val="21DB118B"/>
    <w:rsid w:val="224621C6"/>
    <w:rsid w:val="23462F62"/>
    <w:rsid w:val="26D464F6"/>
    <w:rsid w:val="2764F340"/>
    <w:rsid w:val="296724C3"/>
    <w:rsid w:val="2A4D2502"/>
    <w:rsid w:val="2A9C2659"/>
    <w:rsid w:val="2AB364B8"/>
    <w:rsid w:val="2B685373"/>
    <w:rsid w:val="2CAD0F87"/>
    <w:rsid w:val="2F8311E7"/>
    <w:rsid w:val="327D4BF7"/>
    <w:rsid w:val="32834481"/>
    <w:rsid w:val="336D27D3"/>
    <w:rsid w:val="345554EC"/>
    <w:rsid w:val="363E3FB3"/>
    <w:rsid w:val="38261B76"/>
    <w:rsid w:val="3A173C2E"/>
    <w:rsid w:val="3AB82056"/>
    <w:rsid w:val="3ADA1872"/>
    <w:rsid w:val="3B31058A"/>
    <w:rsid w:val="3BCDE2A9"/>
    <w:rsid w:val="3C3F3D06"/>
    <w:rsid w:val="3F09732A"/>
    <w:rsid w:val="3F57E386"/>
    <w:rsid w:val="3F6E653C"/>
    <w:rsid w:val="40FD164C"/>
    <w:rsid w:val="426B25D4"/>
    <w:rsid w:val="434A3BE7"/>
    <w:rsid w:val="44383332"/>
    <w:rsid w:val="454809AA"/>
    <w:rsid w:val="49565E72"/>
    <w:rsid w:val="49B35ECA"/>
    <w:rsid w:val="49BC5F7D"/>
    <w:rsid w:val="4AC64F63"/>
    <w:rsid w:val="4BB26F72"/>
    <w:rsid w:val="4C60366B"/>
    <w:rsid w:val="4D557E45"/>
    <w:rsid w:val="4FFB3DE9"/>
    <w:rsid w:val="50212524"/>
    <w:rsid w:val="514D6BA6"/>
    <w:rsid w:val="51EB4B97"/>
    <w:rsid w:val="54187C18"/>
    <w:rsid w:val="54DF64EF"/>
    <w:rsid w:val="57112052"/>
    <w:rsid w:val="587B50B5"/>
    <w:rsid w:val="59D94913"/>
    <w:rsid w:val="5A5359CF"/>
    <w:rsid w:val="5AAE6852"/>
    <w:rsid w:val="5AFB6431"/>
    <w:rsid w:val="5B1A39C4"/>
    <w:rsid w:val="5FEDF024"/>
    <w:rsid w:val="635B5FBB"/>
    <w:rsid w:val="63C83638"/>
    <w:rsid w:val="63D85F8A"/>
    <w:rsid w:val="643B1E41"/>
    <w:rsid w:val="64DD0CB7"/>
    <w:rsid w:val="68CE5345"/>
    <w:rsid w:val="6BDF8198"/>
    <w:rsid w:val="6C7D5172"/>
    <w:rsid w:val="6D5B4649"/>
    <w:rsid w:val="6E1D71EA"/>
    <w:rsid w:val="6F7FE199"/>
    <w:rsid w:val="6FBFAD93"/>
    <w:rsid w:val="6FDF23CA"/>
    <w:rsid w:val="6FDFAE27"/>
    <w:rsid w:val="720E0476"/>
    <w:rsid w:val="720F1071"/>
    <w:rsid w:val="721039AE"/>
    <w:rsid w:val="739177BF"/>
    <w:rsid w:val="73A330CC"/>
    <w:rsid w:val="77ACA00B"/>
    <w:rsid w:val="79EF1F7D"/>
    <w:rsid w:val="79F7F925"/>
    <w:rsid w:val="7A704519"/>
    <w:rsid w:val="7AD84820"/>
    <w:rsid w:val="7BD51013"/>
    <w:rsid w:val="7BF971AA"/>
    <w:rsid w:val="7CFB4046"/>
    <w:rsid w:val="7D9DA42B"/>
    <w:rsid w:val="7EAFA901"/>
    <w:rsid w:val="7EC7C1A7"/>
    <w:rsid w:val="7EDFFD46"/>
    <w:rsid w:val="7F0A2F02"/>
    <w:rsid w:val="7F54311E"/>
    <w:rsid w:val="7F5B2E6C"/>
    <w:rsid w:val="7F836328"/>
    <w:rsid w:val="7F850938"/>
    <w:rsid w:val="7FDF9FE2"/>
    <w:rsid w:val="7FDFFA4F"/>
    <w:rsid w:val="7FFF6CE7"/>
    <w:rsid w:val="7FFF90D8"/>
    <w:rsid w:val="8FEEC8BD"/>
    <w:rsid w:val="9FEFE808"/>
    <w:rsid w:val="A6FDEB22"/>
    <w:rsid w:val="B176DF2B"/>
    <w:rsid w:val="B5A6CE73"/>
    <w:rsid w:val="B77FA680"/>
    <w:rsid w:val="BABDFBC1"/>
    <w:rsid w:val="BDFFE1F1"/>
    <w:rsid w:val="BEB796A6"/>
    <w:rsid w:val="BF8219E2"/>
    <w:rsid w:val="CF5BE863"/>
    <w:rsid w:val="CFDEABE0"/>
    <w:rsid w:val="D57AEBA6"/>
    <w:rsid w:val="DB3F29F2"/>
    <w:rsid w:val="DBBDC31C"/>
    <w:rsid w:val="DF120905"/>
    <w:rsid w:val="DFFD7A6E"/>
    <w:rsid w:val="E7CD972F"/>
    <w:rsid w:val="EE6EC1D2"/>
    <w:rsid w:val="EEFDC17E"/>
    <w:rsid w:val="EF7D350E"/>
    <w:rsid w:val="F5D6085C"/>
    <w:rsid w:val="FBFE4E72"/>
    <w:rsid w:val="FD5DFAA7"/>
    <w:rsid w:val="FEEFCC52"/>
    <w:rsid w:val="FF6A1734"/>
    <w:rsid w:val="FFCF810D"/>
    <w:rsid w:val="FFDBAB98"/>
    <w:rsid w:val="FFFD362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keepNext/>
      <w:keepLines/>
      <w:widowControl/>
      <w:spacing w:line="580" w:lineRule="exact"/>
      <w:ind w:firstLine="198"/>
      <w:contextualSpacing/>
      <w:jc w:val="center"/>
      <w:outlineLvl w:val="0"/>
    </w:pPr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99"/>
    <w:pPr>
      <w:ind w:left="200" w:leftChars="200" w:hanging="200" w:hangingChars="200"/>
    </w:pPr>
    <w:rPr>
      <w:szCs w:val="22"/>
    </w:rPr>
  </w:style>
  <w:style w:type="paragraph" w:styleId="5">
    <w:name w:val="annotation text"/>
    <w:basedOn w:val="1"/>
    <w:link w:val="27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tabs>
        <w:tab w:val="right" w:leader="dot" w:pos="8789"/>
        <w:tab w:val="right" w:leader="dot" w:pos="9060"/>
      </w:tabs>
      <w:adjustRightInd w:val="0"/>
      <w:snapToGrid w:val="0"/>
      <w:spacing w:line="480" w:lineRule="exact"/>
      <w:jc w:val="left"/>
    </w:pPr>
    <w:rPr>
      <w:rFonts w:ascii="华文仿宋" w:hAnsi="华文仿宋" w:eastAsia="华文仿宋" w:cs="Times New Roman"/>
      <w:b/>
      <w:kern w:val="0"/>
      <w:szCs w:val="32"/>
    </w:rPr>
  </w:style>
  <w:style w:type="paragraph" w:styleId="11">
    <w:name w:val="toc 2"/>
    <w:basedOn w:val="1"/>
    <w:next w:val="1"/>
    <w:unhideWhenUsed/>
    <w:qFormat/>
    <w:uiPriority w:val="39"/>
    <w:pPr>
      <w:widowControl/>
      <w:tabs>
        <w:tab w:val="right" w:leader="dot" w:pos="8789"/>
      </w:tabs>
      <w:adjustRightInd w:val="0"/>
      <w:snapToGrid w:val="0"/>
      <w:spacing w:after="200" w:line="540" w:lineRule="exact"/>
      <w:ind w:left="420" w:leftChars="200"/>
      <w:jc w:val="left"/>
    </w:pPr>
    <w:rPr>
      <w:rFonts w:ascii="Tahoma" w:hAnsi="Tahoma" w:eastAsia="宋体" w:cs="Times New Roman"/>
      <w:kern w:val="0"/>
      <w:szCs w:val="22"/>
    </w:rPr>
  </w:style>
  <w:style w:type="paragraph" w:styleId="12">
    <w:name w:val="Normal (Web)"/>
    <w:basedOn w:val="1"/>
    <w:qFormat/>
    <w:uiPriority w:val="99"/>
    <w:rPr>
      <w:sz w:val="24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qFormat/>
    <w:uiPriority w:val="0"/>
    <w:rPr>
      <w:color w:val="122E67"/>
      <w:sz w:val="9"/>
      <w:szCs w:val="9"/>
      <w:u w:val="none"/>
    </w:rPr>
  </w:style>
  <w:style w:type="character" w:styleId="16">
    <w:name w:val="Emphasis"/>
    <w:basedOn w:val="13"/>
    <w:qFormat/>
    <w:uiPriority w:val="0"/>
  </w:style>
  <w:style w:type="character" w:styleId="17">
    <w:name w:val="Hyperlink"/>
    <w:basedOn w:val="13"/>
    <w:qFormat/>
    <w:uiPriority w:val="0"/>
    <w:rPr>
      <w:color w:val="122E67"/>
      <w:sz w:val="9"/>
      <w:szCs w:val="9"/>
      <w:u w:val="none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link w:val="9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页脚 Char"/>
    <w:link w:val="8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日期 Char"/>
    <w:basedOn w:val="13"/>
    <w:link w:val="7"/>
    <w:qFormat/>
    <w:uiPriority w:val="0"/>
    <w:rPr>
      <w:kern w:val="2"/>
      <w:sz w:val="21"/>
      <w:szCs w:val="24"/>
    </w:rPr>
  </w:style>
  <w:style w:type="character" w:customStyle="1" w:styleId="23">
    <w:name w:val="页眉 Char1"/>
    <w:basedOn w:val="1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1"/>
    <w:basedOn w:val="1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标题 1 Char"/>
    <w:basedOn w:val="13"/>
    <w:link w:val="3"/>
    <w:qFormat/>
    <w:uiPriority w:val="9"/>
    <w:rPr>
      <w:rFonts w:ascii="方正小标宋简体" w:hAnsi="Tahoma" w:eastAsia="方正小标宋简体" w:cs="宋体"/>
      <w:b/>
      <w:bCs/>
      <w:kern w:val="44"/>
      <w:sz w:val="44"/>
      <w:szCs w:val="44"/>
    </w:rPr>
  </w:style>
  <w:style w:type="character" w:customStyle="1" w:styleId="26">
    <w:name w:val="批注文字 Char"/>
    <w:basedOn w:val="13"/>
    <w:link w:val="5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批注文字 Char1"/>
    <w:basedOn w:val="13"/>
    <w:link w:val="5"/>
    <w:semiHidden/>
    <w:qFormat/>
    <w:locked/>
    <w:uiPriority w:val="99"/>
    <w:rPr>
      <w:rFonts w:ascii="Tahoma" w:hAnsi="Tahoma"/>
      <w:sz w:val="32"/>
    </w:rPr>
  </w:style>
  <w:style w:type="character" w:customStyle="1" w:styleId="28">
    <w:name w:val="标题 2 Char"/>
    <w:basedOn w:val="13"/>
    <w:link w:val="4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29">
    <w:name w:val="List Paragraph"/>
    <w:basedOn w:val="1"/>
    <w:qFormat/>
    <w:uiPriority w:val="34"/>
    <w:pPr>
      <w:spacing w:line="240" w:lineRule="auto"/>
      <w:ind w:firstLine="420" w:firstLineChars="200"/>
      <w:jc w:val="both"/>
    </w:pPr>
    <w:rPr>
      <w:rFonts w:ascii="Times New Roman" w:hAnsi="Times New Roman" w:eastAsia="宋体" w:cs="Times New Roman"/>
    </w:rPr>
  </w:style>
  <w:style w:type="character" w:customStyle="1" w:styleId="30">
    <w:name w:val="font31"/>
    <w:basedOn w:val="13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31">
    <w:name w:val="font21"/>
    <w:basedOn w:val="13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2">
    <w:name w:val="font01"/>
    <w:basedOn w:val="13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3">
    <w:name w:val="font41"/>
    <w:basedOn w:val="13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34">
    <w:name w:val="font51"/>
    <w:basedOn w:val="13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24</Pages>
  <Words>8710</Words>
  <Characters>9157</Characters>
  <Lines>27</Lines>
  <Paragraphs>7</Paragraphs>
  <ScaleCrop>false</ScaleCrop>
  <LinksUpToDate>false</LinksUpToDate>
  <CharactersWithSpaces>9257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2020-10-05T08:49:00Z</dcterms:created>
  <dc:creator>laure</dc:creator>
  <cp:lastModifiedBy>Lenovo</cp:lastModifiedBy>
  <cp:lastPrinted>2023-08-28T18:33:00Z</cp:lastPrinted>
  <dcterms:modified xsi:type="dcterms:W3CDTF">2025-06-24T06:46:52Z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5133C3566B534CFBA6DF472EA7FDF858_13</vt:lpwstr>
  </property>
  <property fmtid="{D5CDD505-2E9C-101B-9397-08002B2CF9AE}" pid="4" name="KSOTemplateDocerSaveRecord">
    <vt:lpwstr>eyJoZGlkIjoiNjQxOTBjMWYxYTQyNDg3N2Y3OGMzOTU4N2M0OTBlZDMiLCJ1c2VySWQiOiI4MjkwMTQxMzAifQ==</vt:lpwstr>
  </property>
</Properties>
</file>