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55337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6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6"/>
          <w:highlight w:val="none"/>
        </w:rPr>
        <w:t>附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6"/>
          <w:highlight w:val="none"/>
          <w:lang w:eastAsia="zh-CN"/>
        </w:rPr>
        <w:t>件</w:t>
      </w:r>
      <w:ins w:id="0" w:author="娜娜" w:date="2024-09-10T15:51:11Z">
        <w:r>
          <w:rPr>
            <w:rFonts w:hint="eastAsia" w:ascii="黑体" w:hAnsi="黑体" w:eastAsia="黑体" w:cs="黑体"/>
            <w:b w:val="0"/>
            <w:bCs w:val="0"/>
            <w:color w:val="000000"/>
            <w:sz w:val="32"/>
            <w:szCs w:val="36"/>
            <w:highlight w:val="none"/>
            <w:lang w:val="en-US" w:eastAsia="zh-CN"/>
          </w:rPr>
          <w:t>3</w:t>
        </w:r>
      </w:ins>
      <w:del w:id="1" w:author="娜娜" w:date="2024-09-10T15:51:10Z">
        <w:r>
          <w:rPr>
            <w:rFonts w:hint="default" w:ascii="黑体" w:hAnsi="黑体" w:eastAsia="黑体" w:cs="黑体"/>
            <w:b w:val="0"/>
            <w:bCs w:val="0"/>
            <w:color w:val="000000"/>
            <w:sz w:val="32"/>
            <w:szCs w:val="36"/>
            <w:highlight w:val="none"/>
            <w:lang w:val="en-US"/>
          </w:rPr>
          <w:delText>1</w:delText>
        </w:r>
      </w:del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6"/>
          <w:highlight w:val="none"/>
        </w:rPr>
        <w:t xml:space="preserve"> </w:t>
      </w:r>
    </w:p>
    <w:p w14:paraId="5522BA69">
      <w:pPr>
        <w:spacing w:line="560" w:lineRule="exact"/>
        <w:ind w:firstLine="64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 w14:paraId="4349AA23">
      <w:pPr>
        <w:spacing w:line="560" w:lineRule="exact"/>
        <w:rPr>
          <w:rFonts w:hint="default" w:ascii="Times New Roman" w:hAnsi="Times New Roman" w:eastAsia="黑体" w:cs="Times New Roman"/>
          <w:highlight w:val="none"/>
        </w:rPr>
      </w:pPr>
    </w:p>
    <w:p w14:paraId="19DB980A">
      <w:pPr>
        <w:spacing w:line="560" w:lineRule="exact"/>
        <w:rPr>
          <w:rFonts w:hint="default" w:ascii="Times New Roman" w:hAnsi="Times New Roman" w:eastAsia="黑体" w:cs="Times New Roman"/>
          <w:highlight w:val="none"/>
        </w:rPr>
      </w:pPr>
    </w:p>
    <w:p w14:paraId="1E0B3D8F">
      <w:pPr>
        <w:spacing w:line="560" w:lineRule="exact"/>
        <w:rPr>
          <w:rFonts w:hint="default" w:ascii="Times New Roman" w:hAnsi="Times New Roman" w:eastAsia="黑体" w:cs="Times New Roman"/>
          <w:highlight w:val="none"/>
        </w:rPr>
      </w:pPr>
    </w:p>
    <w:p w14:paraId="154E2CA9">
      <w:pPr>
        <w:spacing w:line="560" w:lineRule="exact"/>
        <w:rPr>
          <w:rFonts w:hint="default" w:ascii="Times New Roman" w:hAnsi="Times New Roman" w:eastAsia="黑体" w:cs="Times New Roman"/>
          <w:highlight w:val="none"/>
        </w:rPr>
      </w:pPr>
    </w:p>
    <w:p w14:paraId="378060F9">
      <w:pPr>
        <w:spacing w:line="480" w:lineRule="auto"/>
        <w:ind w:firstLine="0" w:firstLineChars="0"/>
        <w:jc w:val="center"/>
        <w:rPr>
          <w:rFonts w:hint="default" w:ascii="Times New Roman" w:hAnsi="Times New Roman" w:eastAsia="黑体" w:cs="Times New Roman"/>
          <w:sz w:val="52"/>
          <w:szCs w:val="52"/>
          <w:highlight w:val="none"/>
        </w:rPr>
      </w:pPr>
      <w:bookmarkStart w:id="0" w:name="_Hlk162120987"/>
      <w:r>
        <w:rPr>
          <w:rFonts w:hint="default" w:ascii="Times New Roman" w:hAnsi="Times New Roman" w:eastAsia="黑体" w:cs="Times New Roman"/>
          <w:sz w:val="52"/>
          <w:szCs w:val="52"/>
          <w:highlight w:val="none"/>
        </w:rPr>
        <w:t>工业领域数据要素应用场景</w:t>
      </w:r>
    </w:p>
    <w:p w14:paraId="690B3460">
      <w:pPr>
        <w:spacing w:line="480" w:lineRule="auto"/>
        <w:ind w:firstLine="0" w:firstLineChars="0"/>
        <w:jc w:val="center"/>
        <w:rPr>
          <w:rFonts w:hint="default" w:ascii="Times New Roman" w:hAnsi="Times New Roman" w:eastAsia="黑体" w:cs="Times New Roman"/>
          <w:sz w:val="52"/>
          <w:szCs w:val="52"/>
          <w:highlight w:val="none"/>
        </w:rPr>
      </w:pPr>
      <w:r>
        <w:rPr>
          <w:rFonts w:hint="default" w:ascii="Times New Roman" w:hAnsi="Times New Roman" w:eastAsia="黑体" w:cs="Times New Roman"/>
          <w:sz w:val="52"/>
          <w:szCs w:val="52"/>
          <w:highlight w:val="none"/>
        </w:rPr>
        <w:t>申报书</w:t>
      </w:r>
      <w:bookmarkEnd w:id="0"/>
      <w:r>
        <w:rPr>
          <w:rFonts w:hint="default" w:ascii="Times New Roman" w:hAnsi="Times New Roman" w:eastAsia="黑体" w:cs="Times New Roman"/>
          <w:sz w:val="52"/>
          <w:szCs w:val="52"/>
          <w:highlight w:val="none"/>
        </w:rPr>
        <w:t>（模板）</w:t>
      </w:r>
    </w:p>
    <w:p w14:paraId="46A34A75">
      <w:pPr>
        <w:spacing w:line="560" w:lineRule="exact"/>
        <w:rPr>
          <w:rFonts w:hint="default" w:ascii="Times New Roman" w:hAnsi="Times New Roman" w:eastAsia="黑体" w:cs="Times New Roman"/>
          <w:highlight w:val="none"/>
        </w:rPr>
      </w:pPr>
    </w:p>
    <w:p w14:paraId="2669F752">
      <w:pPr>
        <w:spacing w:line="560" w:lineRule="exact"/>
        <w:rPr>
          <w:rFonts w:hint="default" w:ascii="Times New Roman" w:hAnsi="Times New Roman" w:eastAsia="黑体" w:cs="Times New Roman"/>
          <w:highlight w:val="none"/>
        </w:rPr>
      </w:pPr>
    </w:p>
    <w:p w14:paraId="044F52CD">
      <w:pPr>
        <w:spacing w:line="560" w:lineRule="exact"/>
        <w:rPr>
          <w:rFonts w:hint="default" w:ascii="Times New Roman" w:hAnsi="Times New Roman" w:eastAsia="黑体" w:cs="Times New Roman"/>
          <w:highlight w:val="none"/>
        </w:rPr>
      </w:pPr>
    </w:p>
    <w:p w14:paraId="5B1AE0E3">
      <w:pPr>
        <w:spacing w:line="480" w:lineRule="auto"/>
        <w:ind w:firstLine="720" w:firstLineChars="200"/>
        <w:jc w:val="both"/>
        <w:rPr>
          <w:rFonts w:hint="default" w:ascii="Times New Roman" w:hAnsi="Times New Roman" w:eastAsia="黑体" w:cs="Times New Roman"/>
          <w:sz w:val="36"/>
          <w:szCs w:val="36"/>
          <w:highlight w:val="none"/>
          <w:u w:val="double"/>
          <w:lang w:val="en-US"/>
        </w:rPr>
      </w:pP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应用场景名称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lang w:val="en-US"/>
        </w:rPr>
        <w:t>1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：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u w:val="single"/>
          <w:lang w:val="en-US"/>
        </w:rPr>
        <w:t xml:space="preserve">     </w:t>
      </w:r>
      <w:r>
        <w:rPr>
          <w:rFonts w:hint="default" w:ascii="Times New Roman" w:hAnsi="Times New Roman" w:cs="Times New Roman"/>
          <w:sz w:val="36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u w:val="single"/>
          <w:lang w:val="en-US"/>
        </w:rPr>
        <w:t xml:space="preserve">         </w:t>
      </w:r>
    </w:p>
    <w:p w14:paraId="5E994B0A">
      <w:pPr>
        <w:spacing w:line="480" w:lineRule="auto"/>
        <w:ind w:firstLine="720" w:firstLineChars="200"/>
        <w:jc w:val="both"/>
        <w:rPr>
          <w:rFonts w:hint="default" w:ascii="Times New Roman" w:hAnsi="Times New Roman" w:eastAsia="黑体" w:cs="Times New Roman"/>
          <w:sz w:val="36"/>
          <w:szCs w:val="36"/>
          <w:highlight w:val="none"/>
          <w:u w:val="double"/>
          <w:lang w:val="en-US"/>
        </w:rPr>
      </w:pP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应用场景名称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lang w:val="en-US"/>
        </w:rPr>
        <w:t>2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：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u w:val="single"/>
          <w:lang w:val="en-US"/>
        </w:rPr>
        <w:t xml:space="preserve">                        </w:t>
      </w:r>
    </w:p>
    <w:p w14:paraId="13A5BBA5">
      <w:pPr>
        <w:spacing w:line="480" w:lineRule="auto"/>
        <w:ind w:firstLine="720" w:firstLineChars="200"/>
        <w:jc w:val="both"/>
        <w:rPr>
          <w:rFonts w:hint="default" w:ascii="Times New Roman" w:hAnsi="Times New Roman" w:eastAsia="黑体" w:cs="Times New Roman"/>
          <w:sz w:val="36"/>
          <w:szCs w:val="36"/>
          <w:highlight w:val="none"/>
          <w:u w:val="single"/>
          <w:lang w:val="en-US"/>
        </w:rPr>
      </w:pP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应用场景名称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lang w:val="en-US"/>
        </w:rPr>
        <w:t>...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：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u w:val="single"/>
          <w:lang w:val="en-US"/>
        </w:rPr>
        <w:t xml:space="preserve">                        </w:t>
      </w:r>
    </w:p>
    <w:p w14:paraId="15B67213">
      <w:pPr>
        <w:tabs>
          <w:tab w:val="left" w:pos="3520"/>
        </w:tabs>
        <w:spacing w:line="480" w:lineRule="auto"/>
        <w:jc w:val="both"/>
        <w:rPr>
          <w:rFonts w:hint="default" w:ascii="Times New Roman" w:hAnsi="Times New Roman" w:eastAsia="黑体" w:cs="Times New Roman"/>
          <w:sz w:val="36"/>
          <w:szCs w:val="36"/>
          <w:highlight w:val="none"/>
          <w:lang w:val="en-US"/>
        </w:rPr>
      </w:pPr>
      <w:r>
        <w:rPr>
          <w:rFonts w:hint="default" w:ascii="Times New Roman" w:hAnsi="Times New Roman" w:eastAsia="黑体" w:cs="Times New Roman"/>
          <w:sz w:val="36"/>
          <w:szCs w:val="36"/>
          <w:highlight w:val="none"/>
          <w:lang w:val="en-US" w:eastAsia="zh-CN"/>
        </w:rPr>
        <w:t>申报主体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名称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：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z w:val="36"/>
          <w:szCs w:val="36"/>
          <w:highlight w:val="none"/>
          <w:u w:val="single"/>
          <w:lang w:val="en-US" w:eastAsia="zh-CN"/>
        </w:rPr>
        <w:t xml:space="preserve">（盖单位公章）  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黑体" w:cs="Times New Roman"/>
          <w:sz w:val="36"/>
          <w:szCs w:val="36"/>
          <w:highlight w:val="none"/>
          <w:u w:val="none"/>
          <w:lang w:val="en-US" w:eastAsia="zh-CN"/>
        </w:rPr>
        <w:t xml:space="preserve"> </w:t>
      </w:r>
    </w:p>
    <w:p w14:paraId="1FE9AF4F">
      <w:pPr>
        <w:spacing w:line="720" w:lineRule="auto"/>
        <w:ind w:firstLine="0" w:firstLineChars="0"/>
        <w:jc w:val="center"/>
        <w:rPr>
          <w:rFonts w:hint="default" w:ascii="Times New Roman" w:hAnsi="Times New Roman" w:eastAsia="等线" w:cs="Times New Roman"/>
          <w:color w:val="333333"/>
          <w:highlight w:val="none"/>
        </w:rPr>
      </w:pP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2024年     月     日</w:t>
      </w:r>
      <w:r>
        <w:rPr>
          <w:rFonts w:hint="default" w:ascii="Times New Roman" w:hAnsi="Times New Roman" w:eastAsia="等线" w:cs="Times New Roman"/>
          <w:color w:val="333333"/>
          <w:highlight w:val="none"/>
        </w:rPr>
        <w:br w:type="page"/>
      </w:r>
    </w:p>
    <w:p w14:paraId="7FF50EAD">
      <w:pPr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2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22"/>
          <w:highlight w:val="none"/>
        </w:rPr>
        <w:t>工业领域数据要素应用场景申报表</w:t>
      </w:r>
    </w:p>
    <w:tbl>
      <w:tblPr>
        <w:tblStyle w:val="12"/>
        <w:tblW w:w="8250" w:type="dxa"/>
        <w:jc w:val="center"/>
        <w:tblBorders>
          <w:top w:val="single" w:color="CBCDD1" w:sz="6" w:space="0"/>
          <w:left w:val="single" w:color="CBCDD1" w:sz="6" w:space="0"/>
          <w:bottom w:val="single" w:color="CBCDD1" w:sz="6" w:space="0"/>
          <w:right w:val="single" w:color="CBCDD1" w:sz="6" w:space="0"/>
          <w:insideH w:val="single" w:color="CBCDD1" w:sz="6" w:space="0"/>
          <w:insideV w:val="single" w:color="CBCDD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1440"/>
        <w:gridCol w:w="1155"/>
        <w:gridCol w:w="1260"/>
        <w:gridCol w:w="1260"/>
        <w:gridCol w:w="1275"/>
      </w:tblGrid>
      <w:tr w14:paraId="7E85953F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589A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eastAsia="zh-CN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名称</w:t>
            </w:r>
          </w:p>
        </w:tc>
        <w:tc>
          <w:tcPr>
            <w:tcW w:w="639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22EE1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</w:tr>
      <w:tr w14:paraId="6F20E50D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B5DC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成立时间</w:t>
            </w:r>
          </w:p>
        </w:tc>
        <w:tc>
          <w:tcPr>
            <w:tcW w:w="1440" w:type="dxa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D1DF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1B2A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单位类型</w:t>
            </w:r>
          </w:p>
        </w:tc>
        <w:tc>
          <w:tcPr>
            <w:tcW w:w="379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4942A"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shd w:val="clear" w:color="auto" w:fill="FFFFFF"/>
              </w:rPr>
              <w:t>□高校 □科研机构 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shd w:val="clear" w:color="auto" w:fill="FFFFFF"/>
                <w:lang w:eastAsia="zh-CN"/>
              </w:rPr>
              <w:t>行业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shd w:val="clear" w:color="auto" w:fill="FFFFFF"/>
              </w:rPr>
              <w:t>协会</w:t>
            </w:r>
          </w:p>
          <w:p w14:paraId="44B2ED31"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shd w:val="clear" w:color="auto" w:fill="FFFFFF"/>
              </w:rPr>
              <w:t>□国有企业 □民营企业 □三资企业</w:t>
            </w:r>
          </w:p>
          <w:p w14:paraId="7F922C66"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shd w:val="clear" w:color="auto" w:fill="FFFFFF"/>
              </w:rPr>
              <w:t xml:space="preserve">□其他（需注明）： </w:t>
            </w:r>
          </w:p>
        </w:tc>
      </w:tr>
      <w:tr w14:paraId="7913CDA7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B81D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法定代表人</w:t>
            </w:r>
          </w:p>
        </w:tc>
        <w:tc>
          <w:tcPr>
            <w:tcW w:w="1440" w:type="dxa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E09E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55" w:type="dxa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A69A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注册地</w:t>
            </w:r>
          </w:p>
        </w:tc>
        <w:tc>
          <w:tcPr>
            <w:tcW w:w="1260" w:type="dxa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3FB5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63450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注册资本</w:t>
            </w:r>
          </w:p>
          <w:p w14:paraId="283C771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（万元）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1FA1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</w:tr>
      <w:tr w14:paraId="4B5DC916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99DF0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联系人</w:t>
            </w:r>
          </w:p>
        </w:tc>
        <w:tc>
          <w:tcPr>
            <w:tcW w:w="1440" w:type="dxa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E9F5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55" w:type="dxa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8E49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职务/职称</w:t>
            </w:r>
          </w:p>
        </w:tc>
        <w:tc>
          <w:tcPr>
            <w:tcW w:w="3795" w:type="dxa"/>
            <w:gridSpan w:val="3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4951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</w:tr>
      <w:tr w14:paraId="15FC2224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647C0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联系方式</w:t>
            </w:r>
          </w:p>
        </w:tc>
        <w:tc>
          <w:tcPr>
            <w:tcW w:w="1440" w:type="dxa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A576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55" w:type="dxa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7616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邮箱</w:t>
            </w:r>
          </w:p>
        </w:tc>
        <w:tc>
          <w:tcPr>
            <w:tcW w:w="3795" w:type="dxa"/>
            <w:gridSpan w:val="3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5472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</w:tr>
      <w:tr w14:paraId="6711E272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103B1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eastAsia="zh-CN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地址</w:t>
            </w:r>
          </w:p>
        </w:tc>
        <w:tc>
          <w:tcPr>
            <w:tcW w:w="6390" w:type="dxa"/>
            <w:gridSpan w:val="5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5ACC8"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</w:tr>
      <w:tr w14:paraId="21BBAFB8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77A50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邮寄地址</w:t>
            </w:r>
          </w:p>
        </w:tc>
        <w:tc>
          <w:tcPr>
            <w:tcW w:w="6390" w:type="dxa"/>
            <w:gridSpan w:val="5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DE842"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</w:tr>
      <w:tr w14:paraId="48CA4EB4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1AA5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应用场景</w:t>
            </w:r>
          </w:p>
          <w:p w14:paraId="5F423601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名称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val="en-US"/>
              </w:rPr>
              <w:t>1</w:t>
            </w:r>
          </w:p>
        </w:tc>
        <w:tc>
          <w:tcPr>
            <w:tcW w:w="6390" w:type="dxa"/>
            <w:gridSpan w:val="5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15205"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</w:tr>
      <w:tr w14:paraId="2123F4FE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DC8FD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eastAsia="zh-CN"/>
              </w:rPr>
              <w:t>方向</w:t>
            </w:r>
          </w:p>
        </w:tc>
        <w:tc>
          <w:tcPr>
            <w:tcW w:w="6390" w:type="dxa"/>
            <w:gridSpan w:val="5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707F9">
            <w:pPr>
              <w:widowControl/>
              <w:adjustRightInd w:val="0"/>
              <w:snapToGrid w:val="0"/>
              <w:spacing w:before="120" w:beforeLines="50" w:line="36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□研发设计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□中试验证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□生产制造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营销服务</w:t>
            </w:r>
          </w:p>
          <w:p w14:paraId="3CF97FA1">
            <w:pPr>
              <w:widowControl/>
              <w:adjustRightInd w:val="0"/>
              <w:snapToGrid w:val="0"/>
              <w:spacing w:line="36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2"/>
                <w:szCs w:val="22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运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营管理  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产业链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供应链协同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□新业态新模式  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     </w:t>
            </w:r>
          </w:p>
        </w:tc>
      </w:tr>
      <w:tr w14:paraId="47221E52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A613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应用场景</w:t>
            </w:r>
          </w:p>
          <w:p w14:paraId="4BFCEDA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名称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val="en-US"/>
              </w:rPr>
              <w:t>2</w:t>
            </w:r>
          </w:p>
        </w:tc>
        <w:tc>
          <w:tcPr>
            <w:tcW w:w="6390" w:type="dxa"/>
            <w:gridSpan w:val="5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4D858"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</w:tr>
      <w:tr w14:paraId="5575DB7E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69B7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eastAsia="zh-CN"/>
              </w:rPr>
              <w:t>方向</w:t>
            </w:r>
          </w:p>
        </w:tc>
        <w:tc>
          <w:tcPr>
            <w:tcW w:w="6390" w:type="dxa"/>
            <w:gridSpan w:val="5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7E64B">
            <w:pPr>
              <w:widowControl/>
              <w:adjustRightInd w:val="0"/>
              <w:snapToGrid w:val="0"/>
              <w:spacing w:before="120" w:beforeLines="50" w:line="36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□研发设计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□中试验证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□生产制造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营销服务</w:t>
            </w:r>
          </w:p>
          <w:p w14:paraId="5B033D0B">
            <w:pPr>
              <w:widowControl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2"/>
                <w:szCs w:val="22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运营管理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产业链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供应链协同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□新业态新模式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   </w:t>
            </w:r>
          </w:p>
        </w:tc>
      </w:tr>
      <w:tr w14:paraId="5C384EDD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1D6A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应用场景</w:t>
            </w:r>
          </w:p>
          <w:p w14:paraId="6D80623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名称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val="en-US"/>
              </w:rPr>
              <w:t>...</w:t>
            </w:r>
          </w:p>
        </w:tc>
        <w:tc>
          <w:tcPr>
            <w:tcW w:w="6390" w:type="dxa"/>
            <w:gridSpan w:val="5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A089F"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</w:tr>
      <w:tr w14:paraId="59D2822E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5AB0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eastAsia="zh-CN"/>
              </w:rPr>
              <w:t>方向</w:t>
            </w:r>
          </w:p>
        </w:tc>
        <w:tc>
          <w:tcPr>
            <w:tcW w:w="6390" w:type="dxa"/>
            <w:gridSpan w:val="5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76287">
            <w:pPr>
              <w:widowControl/>
              <w:adjustRightInd w:val="0"/>
              <w:snapToGrid w:val="0"/>
              <w:spacing w:before="120" w:beforeLines="50" w:line="36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□研发设计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□中试验证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□生产制造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营销服务</w:t>
            </w:r>
          </w:p>
          <w:p w14:paraId="2B8B21E1">
            <w:pPr>
              <w:widowControl/>
              <w:adjustRightInd w:val="0"/>
              <w:snapToGrid w:val="0"/>
              <w:spacing w:line="36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运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营管理  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产业链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>供应链协同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□新业态新模式   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  <w:lang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  <w:shd w:val="clear" w:color="auto" w:fill="FFFFFF"/>
              </w:rPr>
              <w:t xml:space="preserve">    </w:t>
            </w:r>
          </w:p>
        </w:tc>
      </w:tr>
      <w:tr w14:paraId="1C1DE0E9">
        <w:tblPrEx>
          <w:tblBorders>
            <w:top w:val="single" w:color="CBCDD1" w:sz="6" w:space="0"/>
            <w:left w:val="single" w:color="CBCDD1" w:sz="6" w:space="0"/>
            <w:bottom w:val="single" w:color="CBCDD1" w:sz="6" w:space="0"/>
            <w:right w:val="single" w:color="CBCDD1" w:sz="6" w:space="0"/>
            <w:insideH w:val="single" w:color="CBCDD1" w:sz="6" w:space="0"/>
            <w:insideV w:val="single" w:color="CBCDD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2" w:hRule="atLeast"/>
          <w:jc w:val="center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FCDFA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单位</w:t>
            </w:r>
          </w:p>
          <w:p w14:paraId="6E49E1CD"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意见</w:t>
            </w:r>
          </w:p>
        </w:tc>
        <w:tc>
          <w:tcPr>
            <w:tcW w:w="6390" w:type="dxa"/>
            <w:gridSpan w:val="5"/>
            <w:tcBorders>
              <w:top w:val="single" w:color="CBCDD1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AF96B">
            <w:pPr>
              <w:spacing w:line="320" w:lineRule="exact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eastAsia="zh-CN"/>
              </w:rPr>
              <w:t>我单位申报的所有材料内容均真实、完整，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不涉及敏感信息、国家秘密及商业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  <w:lang w:eastAsia="zh-CN"/>
              </w:rPr>
              <w:t>秘密，无知识产权等纠纷，自愿与其他单位分享相关经验，如有不实，愿承担相应责任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）</w:t>
            </w:r>
          </w:p>
          <w:p w14:paraId="7E1A72EF">
            <w:pPr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  <w:p w14:paraId="7486FA37">
            <w:pPr>
              <w:spacing w:line="320" w:lineRule="exact"/>
              <w:ind w:right="960" w:firstLine="0" w:firstLineChars="0"/>
              <w:jc w:val="right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  <w:p w14:paraId="5864D236">
            <w:pPr>
              <w:pStyle w:val="2"/>
              <w:rPr>
                <w:rFonts w:hint="default" w:ascii="Times New Roman" w:hAnsi="Times New Roman" w:eastAsia="仿宋_GB2312" w:cs="Times New Roman"/>
                <w:color w:val="auto"/>
                <w:highlight w:val="none"/>
              </w:rPr>
            </w:pPr>
          </w:p>
          <w:p w14:paraId="21964664">
            <w:pPr>
              <w:spacing w:line="320" w:lineRule="exact"/>
              <w:ind w:right="960" w:firstLine="0" w:firstLineChars="0"/>
              <w:jc w:val="right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2"/>
                <w:highlight w:val="none"/>
              </w:rPr>
              <w:t>（单位公章）</w:t>
            </w:r>
          </w:p>
          <w:p w14:paraId="0BD1A880">
            <w:pPr>
              <w:spacing w:line="320" w:lineRule="exact"/>
              <w:ind w:right="2080" w:firstLine="0" w:firstLineChars="0"/>
              <w:jc w:val="right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highlight w:val="none"/>
              </w:rPr>
            </w:pPr>
          </w:p>
        </w:tc>
      </w:tr>
    </w:tbl>
    <w:p w14:paraId="28A6AD9D">
      <w:pPr>
        <w:widowControl/>
        <w:spacing w:line="240" w:lineRule="auto"/>
        <w:ind w:firstLine="0" w:firstLineChars="0"/>
        <w:jc w:val="left"/>
        <w:rPr>
          <w:rFonts w:hint="default" w:ascii="Times New Roman" w:hAnsi="Times New Roman" w:eastAsia="黑体" w:cs="Times New Roman"/>
          <w:b/>
          <w:bCs/>
          <w:color w:val="000000"/>
          <w:sz w:val="32"/>
          <w:szCs w:val="36"/>
          <w:highlight w:val="none"/>
        </w:rPr>
      </w:pPr>
    </w:p>
    <w:p w14:paraId="2D6813A9">
      <w:pPr>
        <w:widowControl/>
        <w:spacing w:line="240" w:lineRule="auto"/>
        <w:ind w:firstLine="0" w:firstLineChars="0"/>
        <w:jc w:val="left"/>
        <w:rPr>
          <w:rFonts w:hint="default" w:ascii="Times New Roman" w:hAnsi="Times New Roman" w:eastAsia="方正小标宋_GBK" w:cs="Times New Roman"/>
          <w:color w:val="000000"/>
          <w:sz w:val="36"/>
          <w:szCs w:val="22"/>
          <w:highlight w:val="none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720" w:footer="720" w:gutter="0"/>
          <w:cols w:space="720" w:num="1"/>
          <w:docGrid w:linePitch="299" w:charSpace="0"/>
        </w:sectPr>
      </w:pPr>
    </w:p>
    <w:p w14:paraId="78F61699">
      <w:pPr>
        <w:spacing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highlight w:val="none"/>
        </w:rPr>
        <w:t>工业领域数据要素应用场景申报材料</w:t>
      </w:r>
    </w:p>
    <w:p w14:paraId="17343FA9">
      <w:pPr>
        <w:spacing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333333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highlight w:val="none"/>
        </w:rPr>
        <w:t>编写框架</w:t>
      </w:r>
    </w:p>
    <w:p w14:paraId="359892EF">
      <w:pPr>
        <w:spacing w:line="560" w:lineRule="exact"/>
        <w:ind w:firstLine="640"/>
        <w:rPr>
          <w:rFonts w:hint="default" w:ascii="Times New Roman" w:hAnsi="Times New Roman" w:eastAsia="黑体" w:cs="Times New Roman"/>
          <w:color w:val="00000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highlight w:val="none"/>
        </w:rPr>
        <w:t>一、</w:t>
      </w:r>
      <w:r>
        <w:rPr>
          <w:rFonts w:hint="default" w:ascii="Times New Roman" w:hAnsi="Times New Roman" w:eastAsia="黑体" w:cs="Times New Roman"/>
          <w:color w:val="000000"/>
          <w:sz w:val="32"/>
          <w:highlight w:val="none"/>
          <w:lang w:eastAsia="zh-CN"/>
        </w:rPr>
        <w:t>应用场景</w:t>
      </w:r>
      <w:r>
        <w:rPr>
          <w:rFonts w:hint="default" w:ascii="Times New Roman" w:hAnsi="Times New Roman" w:eastAsia="黑体" w:cs="Times New Roman"/>
          <w:color w:val="000000"/>
          <w:sz w:val="32"/>
          <w:highlight w:val="none"/>
          <w:lang w:val="en-US" w:eastAsia="zh-CN"/>
        </w:rPr>
        <w:t>1（不超过4000字）</w:t>
      </w:r>
    </w:p>
    <w:p w14:paraId="0F2D1C0C">
      <w:pPr>
        <w:spacing w:line="560" w:lineRule="exact"/>
        <w:ind w:firstLine="640"/>
        <w:rPr>
          <w:rFonts w:hint="default" w:ascii="Times New Roman" w:hAnsi="Times New Roman" w:eastAsia="楷体_GB2312" w:cs="Times New Roman"/>
          <w:b/>
          <w:color w:val="000000"/>
          <w:sz w:val="32"/>
          <w:highlight w:val="none"/>
          <w:lang w:eastAsia="zh-CN"/>
        </w:rPr>
      </w:pPr>
      <w:r>
        <w:rPr>
          <w:rFonts w:hint="default" w:ascii="Times New Roman" w:hAnsi="Times New Roman" w:eastAsia="楷体_GB2312" w:cs="Times New Roman"/>
          <w:b/>
          <w:color w:val="000000"/>
          <w:sz w:val="32"/>
          <w:highlight w:val="none"/>
          <w:lang w:eastAsia="zh-CN"/>
        </w:rPr>
        <w:t>（一）应用场景描述（</w:t>
      </w:r>
      <w:r>
        <w:rPr>
          <w:rFonts w:hint="default" w:ascii="Times New Roman" w:hAnsi="Times New Roman" w:eastAsia="楷体_GB2312" w:cs="Times New Roman"/>
          <w:b/>
          <w:color w:val="000000"/>
          <w:sz w:val="32"/>
          <w:highlight w:val="none"/>
          <w:lang w:val="en-US" w:eastAsia="zh-CN"/>
        </w:rPr>
        <w:t>500字内</w:t>
      </w:r>
      <w:r>
        <w:rPr>
          <w:rFonts w:hint="default" w:ascii="Times New Roman" w:hAnsi="Times New Roman" w:eastAsia="楷体_GB2312" w:cs="Times New Roman"/>
          <w:b/>
          <w:color w:val="000000"/>
          <w:sz w:val="32"/>
          <w:highlight w:val="none"/>
          <w:lang w:eastAsia="zh-CN"/>
        </w:rPr>
        <w:t>）</w:t>
      </w:r>
    </w:p>
    <w:p w14:paraId="08849A47">
      <w:pPr>
        <w:spacing w:line="560" w:lineRule="exact"/>
        <w:ind w:firstLine="640"/>
        <w:rPr>
          <w:rFonts w:hint="default" w:ascii="Times New Roman" w:hAnsi="Times New Roman" w:eastAsia="楷体_GB2312" w:cs="Times New Roman"/>
          <w:b w:val="0"/>
          <w:bCs/>
          <w:color w:val="000000"/>
          <w:sz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i/>
          <w:iCs/>
          <w:color w:val="000000"/>
          <w:sz w:val="32"/>
          <w:highlight w:val="none"/>
          <w:lang w:eastAsia="zh-CN"/>
        </w:rPr>
        <w:t>（工业领域数据要素能够有效发挥赋能作用、乘数效应，实现数据价值释放的应用场景</w:t>
      </w:r>
      <w:r>
        <w:rPr>
          <w:rFonts w:hint="eastAsia" w:ascii="仿宋_GB2312" w:hAnsi="仿宋_GB2312" w:cs="仿宋_GB2312"/>
          <w:b w:val="0"/>
          <w:bCs/>
          <w:i/>
          <w:iCs/>
          <w:color w:val="000000"/>
          <w:sz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i/>
          <w:iCs/>
          <w:color w:val="000000"/>
          <w:sz w:val="32"/>
          <w:highlight w:val="none"/>
          <w:lang w:eastAsia="zh-CN"/>
        </w:rPr>
        <w:t>）</w:t>
      </w:r>
    </w:p>
    <w:p w14:paraId="0C080BA5">
      <w:pPr>
        <w:spacing w:line="560" w:lineRule="exact"/>
        <w:ind w:firstLine="640"/>
        <w:rPr>
          <w:rFonts w:hint="default" w:ascii="Times New Roman" w:hAnsi="Times New Roman" w:eastAsia="仿宋_GB2312" w:cs="Times New Roman"/>
          <w:color w:val="00000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0"/>
          <w:highlight w:val="none"/>
        </w:rPr>
        <w:t>需包含用户、需求、数据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0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0"/>
          <w:highlight w:val="none"/>
          <w:lang w:val="en-US" w:eastAsia="zh-CN"/>
        </w:rPr>
        <w:t>技术（工具）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0"/>
          <w:highlight w:val="none"/>
        </w:rPr>
        <w:t>和情景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0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0"/>
          <w:highlight w:val="none"/>
        </w:rPr>
        <w:t>个要素，即用户是谁、需求是什么、用到了什么数据、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0"/>
          <w:highlight w:val="none"/>
          <w:lang w:val="en-US" w:eastAsia="zh-CN"/>
        </w:rPr>
        <w:t>采用了什么技术和工具、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0"/>
          <w:highlight w:val="none"/>
        </w:rPr>
        <w:t>解决了什么问题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0"/>
          <w:highlight w:val="none"/>
          <w:lang w:eastAsia="zh-CN"/>
        </w:rPr>
        <w:t>。</w:t>
      </w:r>
    </w:p>
    <w:p w14:paraId="3705B758">
      <w:pPr>
        <w:spacing w:line="560" w:lineRule="exact"/>
        <w:ind w:firstLine="640"/>
        <w:rPr>
          <w:rFonts w:hint="default" w:ascii="Times New Roman" w:hAnsi="Times New Roman" w:eastAsia="楷体_GB2312" w:cs="Times New Roman"/>
          <w:b/>
          <w:color w:val="000000"/>
          <w:sz w:val="32"/>
          <w:highlight w:val="none"/>
          <w:lang w:eastAsia="zh-CN"/>
        </w:rPr>
      </w:pPr>
      <w:r>
        <w:rPr>
          <w:rFonts w:hint="default" w:ascii="Times New Roman" w:hAnsi="Times New Roman" w:eastAsia="楷体_GB2312" w:cs="Times New Roman"/>
          <w:b/>
          <w:color w:val="000000"/>
          <w:sz w:val="32"/>
          <w:highlight w:val="none"/>
          <w:lang w:eastAsia="zh-CN"/>
        </w:rPr>
        <w:t>（二）典型实践案例（</w:t>
      </w:r>
      <w:r>
        <w:rPr>
          <w:rFonts w:hint="default" w:ascii="Times New Roman" w:hAnsi="Times New Roman" w:eastAsia="楷体_GB2312" w:cs="Times New Roman"/>
          <w:b/>
          <w:color w:val="000000"/>
          <w:sz w:val="32"/>
          <w:highlight w:val="none"/>
          <w:lang w:val="en-US" w:eastAsia="zh-CN"/>
        </w:rPr>
        <w:t>3500字</w:t>
      </w:r>
      <w:r>
        <w:rPr>
          <w:rFonts w:hint="default" w:ascii="Times New Roman" w:hAnsi="Times New Roman" w:eastAsia="楷体_GB2312" w:cs="Times New Roman"/>
          <w:b/>
          <w:color w:val="000000"/>
          <w:sz w:val="32"/>
          <w:highlight w:val="none"/>
          <w:lang w:eastAsia="zh-CN"/>
        </w:rPr>
        <w:t>）</w:t>
      </w:r>
    </w:p>
    <w:p w14:paraId="3F62B801">
      <w:pPr>
        <w:pStyle w:val="2"/>
        <w:rPr>
          <w:rFonts w:hint="default"/>
          <w:i/>
          <w:iCs/>
          <w:lang w:eastAsia="zh-CN"/>
        </w:rPr>
      </w:pPr>
      <w:r>
        <w:rPr>
          <w:rFonts w:hint="eastAsia"/>
          <w:i/>
          <w:iCs/>
          <w:lang w:eastAsia="zh-CN"/>
        </w:rPr>
        <w:t>（对应上述应用场景的典型实践案例。）</w:t>
      </w:r>
    </w:p>
    <w:p w14:paraId="59FE471D">
      <w:pPr>
        <w:spacing w:line="560" w:lineRule="exact"/>
        <w:ind w:firstLine="640"/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</w:rPr>
        <w:t>痛点</w:t>
      </w:r>
      <w:r>
        <w:rPr>
          <w:rFonts w:hint="default" w:ascii="Times New Roman" w:hAnsi="Times New Roman" w:cs="Times New Roman"/>
          <w:b/>
          <w:color w:val="000000"/>
          <w:sz w:val="32"/>
          <w:highlight w:val="none"/>
          <w:lang w:eastAsia="zh-CN"/>
        </w:rPr>
        <w:t>难点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eastAsia="zh-CN"/>
        </w:rPr>
        <w:t>问题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</w:rPr>
        <w:t>00字内）</w:t>
      </w:r>
    </w:p>
    <w:p w14:paraId="52B75E6E">
      <w:pPr>
        <w:spacing w:line="560" w:lineRule="exact"/>
        <w:ind w:firstLine="640"/>
        <w:rPr>
          <w:rFonts w:hint="default" w:ascii="Times New Roman" w:hAnsi="Times New Roman" w:eastAsia="等线" w:cs="Times New Roman"/>
          <w:color w:val="333333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描述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  <w:lang w:eastAsia="zh-CN"/>
        </w:rPr>
        <w:t>在该场景下，行业实践中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所面临的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highlight w:val="none"/>
        </w:rPr>
        <w:t>痛点难点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highlight w:val="none"/>
          <w:lang w:eastAsia="zh-CN"/>
        </w:rPr>
        <w:t>问题，包括但不限于数据采集、汇聚、流通、应用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等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  <w:lang w:eastAsia="zh-CN"/>
        </w:rPr>
        <w:t>方面</w:t>
      </w:r>
      <w:r>
        <w:rPr>
          <w:rFonts w:hint="default" w:ascii="Times New Roman" w:hAnsi="Times New Roman" w:cs="Times New Roman"/>
          <w:color w:val="000000"/>
          <w:sz w:val="32"/>
          <w:highlight w:val="none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  <w:lang w:eastAsia="zh-CN"/>
        </w:rPr>
        <w:t>卡点、堵点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。</w:t>
      </w:r>
    </w:p>
    <w:p w14:paraId="6AB851D0">
      <w:pPr>
        <w:spacing w:line="560" w:lineRule="exact"/>
        <w:ind w:firstLine="640"/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  <w:t>2.主要做法（</w:t>
      </w:r>
      <w:r>
        <w:rPr>
          <w:rFonts w:hint="default" w:ascii="Times New Roman" w:hAnsi="Times New Roman" w:cs="Times New Roman"/>
          <w:b/>
          <w:color w:val="000000"/>
          <w:sz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  <w:t>500字内）</w:t>
      </w:r>
    </w:p>
    <w:p w14:paraId="7BD96337">
      <w:pPr>
        <w:spacing w:line="560" w:lineRule="exact"/>
        <w:ind w:firstLine="640"/>
        <w:rPr>
          <w:rFonts w:hint="default" w:ascii="Times New Roman" w:hAnsi="Times New Roman" w:eastAsia="等线" w:cs="Times New Roman"/>
          <w:color w:val="333333"/>
          <w:highlight w:val="none"/>
        </w:rPr>
      </w:pPr>
      <w:bookmarkStart w:id="1" w:name="_Hlk162099264"/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针对上述痛点</w:t>
      </w:r>
      <w:r>
        <w:rPr>
          <w:rFonts w:hint="default" w:ascii="Times New Roman" w:hAnsi="Times New Roman" w:cs="Times New Roman"/>
          <w:color w:val="000000"/>
          <w:sz w:val="32"/>
          <w:highlight w:val="none"/>
          <w:lang w:eastAsia="zh-CN"/>
        </w:rPr>
        <w:t>难点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  <w:lang w:eastAsia="zh-CN"/>
        </w:rPr>
        <w:t>问题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  <w:lang w:val="en-US" w:eastAsia="zh-CN"/>
        </w:rPr>
        <w:t>行业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主体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  <w:lang w:val="en-US" w:eastAsia="zh-CN"/>
        </w:rPr>
        <w:t>采用了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哪些</w:t>
      </w:r>
      <w:r>
        <w:rPr>
          <w:rFonts w:hint="default" w:ascii="Times New Roman" w:hAnsi="Times New Roman" w:cs="Times New Roman"/>
          <w:color w:val="000000"/>
          <w:sz w:val="32"/>
          <w:highlight w:val="none"/>
          <w:lang w:eastAsia="zh-CN"/>
        </w:rPr>
        <w:t>数据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相关</w:t>
      </w:r>
      <w:r>
        <w:rPr>
          <w:rFonts w:hint="default" w:ascii="Times New Roman" w:hAnsi="Times New Roman" w:cs="Times New Roman"/>
          <w:color w:val="000000"/>
          <w:sz w:val="32"/>
          <w:highlight w:val="none"/>
          <w:lang w:eastAsia="zh-CN"/>
        </w:rPr>
        <w:t>的解决方案（数据产品和服务）</w:t>
      </w:r>
      <w:bookmarkEnd w:id="1"/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，</w:t>
      </w:r>
      <w:r>
        <w:rPr>
          <w:rFonts w:hint="default" w:ascii="Times New Roman" w:hAnsi="Times New Roman" w:cs="Times New Roman"/>
          <w:color w:val="000000"/>
          <w:sz w:val="32"/>
          <w:highlight w:val="none"/>
          <w:lang w:eastAsia="zh-CN"/>
        </w:rPr>
        <w:t>应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描述</w:t>
      </w:r>
      <w:r>
        <w:rPr>
          <w:rFonts w:hint="default" w:ascii="Times New Roman" w:hAnsi="Times New Roman" w:cs="Times New Roman"/>
          <w:color w:val="000000"/>
          <w:sz w:val="32"/>
          <w:highlight w:val="none"/>
          <w:lang w:eastAsia="zh-CN"/>
        </w:rPr>
        <w:t>数据产品和服务的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数据来源、服务对象、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highlight w:val="none"/>
        </w:rPr>
        <w:t>服务内容等，重点阐述数据要素如何发挥作用以解决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highlight w:val="none"/>
          <w:lang w:eastAsia="zh-CN"/>
        </w:rPr>
        <w:t>行业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highlight w:val="none"/>
        </w:rPr>
        <w:t>痛点</w:t>
      </w:r>
      <w:r>
        <w:rPr>
          <w:rFonts w:hint="default" w:ascii="Times New Roman" w:hAnsi="Times New Roman" w:cs="Times New Roman"/>
          <w:b w:val="0"/>
          <w:bCs w:val="0"/>
          <w:color w:val="000000"/>
          <w:sz w:val="32"/>
          <w:highlight w:val="none"/>
          <w:lang w:eastAsia="zh-CN"/>
        </w:rPr>
        <w:t>难点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highlight w:val="none"/>
        </w:rPr>
        <w:t>问题，可结合图表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等进行阐述。</w:t>
      </w:r>
    </w:p>
    <w:p w14:paraId="253E2836">
      <w:pPr>
        <w:spacing w:line="560" w:lineRule="exact"/>
        <w:ind w:firstLine="640"/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  <w:t>3.</w:t>
      </w:r>
      <w:r>
        <w:rPr>
          <w:rFonts w:hint="default" w:ascii="Times New Roman" w:hAnsi="Times New Roman" w:cs="Times New Roman"/>
          <w:b/>
          <w:color w:val="000000"/>
          <w:sz w:val="32"/>
          <w:highlight w:val="none"/>
          <w:lang w:val="en-US" w:eastAsia="zh-CN"/>
        </w:rPr>
        <w:t>应用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  <w:t>成效（1000字内）</w:t>
      </w:r>
    </w:p>
    <w:p w14:paraId="5992FC76">
      <w:pPr>
        <w:spacing w:line="560" w:lineRule="exact"/>
        <w:ind w:firstLine="640"/>
        <w:rPr>
          <w:rFonts w:hint="default" w:ascii="Times New Roman" w:hAnsi="Times New Roman" w:eastAsia="仿宋_GB2312" w:cs="Times New Roman"/>
          <w:color w:val="333333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相关解决方案的实际成效，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highlight w:val="none"/>
        </w:rPr>
        <w:t>包括经济效益和社会效益等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。</w:t>
      </w:r>
    </w:p>
    <w:p w14:paraId="5C5B3373">
      <w:pPr>
        <w:spacing w:line="560" w:lineRule="exact"/>
        <w:ind w:firstLine="640"/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color w:val="000000"/>
          <w:sz w:val="32"/>
          <w:highlight w:val="none"/>
          <w:lang w:val="en-US" w:eastAsia="zh-CN"/>
        </w:rPr>
        <w:t>4.推广价值（500字内）</w:t>
      </w:r>
    </w:p>
    <w:p w14:paraId="586879E4">
      <w:pPr>
        <w:spacing w:line="560" w:lineRule="exact"/>
        <w:ind w:firstLine="640"/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</w:pPr>
      <w:r>
        <w:rPr>
          <w:rFonts w:hint="default" w:ascii="Times New Roman" w:hAnsi="Times New Roman" w:cs="Times New Roman"/>
          <w:color w:val="000000"/>
          <w:sz w:val="32"/>
          <w:highlight w:val="none"/>
          <w:lang w:val="en-US" w:eastAsia="zh-CN"/>
        </w:rPr>
        <w:t>典型实践案例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</w:rPr>
        <w:t>进一步应用推广的价值，需归纳总结出案例在行业、领域推广应用的潜在价值和效用。</w:t>
      </w:r>
    </w:p>
    <w:p w14:paraId="4D012212">
      <w:pPr>
        <w:spacing w:line="560" w:lineRule="exact"/>
        <w:ind w:firstLine="640"/>
        <w:rPr>
          <w:rFonts w:hint="default" w:ascii="Times New Roman" w:hAnsi="Times New Roman" w:eastAsia="黑体" w:cs="Times New Roman"/>
          <w:color w:val="000000"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highlight w:val="none"/>
          <w:lang w:eastAsia="zh-CN"/>
        </w:rPr>
        <w:t>二、应用场景</w:t>
      </w:r>
      <w:r>
        <w:rPr>
          <w:rFonts w:hint="default" w:ascii="Times New Roman" w:hAnsi="Times New Roman" w:eastAsia="黑体" w:cs="Times New Roman"/>
          <w:color w:val="000000"/>
          <w:sz w:val="32"/>
          <w:highlight w:val="none"/>
          <w:lang w:val="en-US" w:eastAsia="zh-CN"/>
        </w:rPr>
        <w:t>2（不超过4000字）</w:t>
      </w:r>
    </w:p>
    <w:p w14:paraId="472D9F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color w:val="000000"/>
          <w:sz w:val="32"/>
          <w:highlight w:val="none"/>
          <w:lang w:val="en-US" w:eastAsia="zh-CN"/>
        </w:rPr>
        <w:t>.....</w:t>
      </w:r>
      <w:bookmarkStart w:id="2" w:name="_GoBack"/>
      <w:bookmarkEnd w:id="2"/>
    </w:p>
    <w:sectPr>
      <w:headerReference r:id="rId7" w:type="default"/>
      <w:pgSz w:w="11906" w:h="16838"/>
      <w:pgMar w:top="1440" w:right="1803" w:bottom="1440" w:left="1803" w:header="851" w:footer="992" w:gutter="0"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9E9CC68-BED8-4CD2-9361-96210851EB1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1767C507-1EA9-4444-B6EA-752CDFD798B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CB247F38-8969-4085-927A-932808A56A61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A48C70FD-DF83-493D-942D-162A0E73FBBD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roman"/>
    <w:pitch w:val="default"/>
    <w:sig w:usb0="00000001" w:usb1="080E0000" w:usb2="00000000" w:usb3="00000000" w:csb0="00040001" w:csb1="00000000"/>
    <w:embedRegular r:id="rId5" w:fontKey="{92A74BED-17ED-4F12-B972-9A057A36C25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ABCFCB">
    <w:pPr>
      <w:pStyle w:val="7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D7D9328">
                          <w:pPr>
                            <w:pStyle w:val="7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pE+Zc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J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aRPmX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D7D9328">
                    <w:pPr>
                      <w:pStyle w:val="7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A662AC">
    <w:pPr>
      <w:pStyle w:val="8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DD3045">
    <w:pPr>
      <w:pStyle w:val="8"/>
      <w:pBdr>
        <w:bottom w:val="none" w:color="auto" w:sz="0" w:space="0"/>
      </w:pBdr>
      <w:ind w:firstLine="360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娜娜">
    <w15:presenceInfo w15:providerId="WPS Office" w15:userId="37620790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revisionView w:markup="0"/>
  <w:trackRevisions w:val="1"/>
  <w:documentProtection w:enforcement="0"/>
  <w:defaultTabStop w:val="420"/>
  <w:drawingGridVerticalSpacing w:val="218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ZDBmNGViZjFhMmY4NjI5OTJkZTBhM2Q4NGFhZWMifQ=="/>
  </w:docVars>
  <w:rsids>
    <w:rsidRoot w:val="00000000"/>
    <w:rsid w:val="0189543F"/>
    <w:rsid w:val="04515459"/>
    <w:rsid w:val="0C996A58"/>
    <w:rsid w:val="0E066BCD"/>
    <w:rsid w:val="11E2091A"/>
    <w:rsid w:val="146273B0"/>
    <w:rsid w:val="14F275B8"/>
    <w:rsid w:val="15372223"/>
    <w:rsid w:val="15C532B8"/>
    <w:rsid w:val="19AF4B76"/>
    <w:rsid w:val="1AF5390A"/>
    <w:rsid w:val="1BEF0B1E"/>
    <w:rsid w:val="1CA54904"/>
    <w:rsid w:val="1D972D03"/>
    <w:rsid w:val="1DBD75BD"/>
    <w:rsid w:val="1E7261D6"/>
    <w:rsid w:val="1E9D39FD"/>
    <w:rsid w:val="1FC50FC8"/>
    <w:rsid w:val="1FFC4BC9"/>
    <w:rsid w:val="209A3383"/>
    <w:rsid w:val="21A95787"/>
    <w:rsid w:val="220553E6"/>
    <w:rsid w:val="2270162D"/>
    <w:rsid w:val="24593ED1"/>
    <w:rsid w:val="24BF2FBD"/>
    <w:rsid w:val="25E93920"/>
    <w:rsid w:val="26D37614"/>
    <w:rsid w:val="2856102A"/>
    <w:rsid w:val="2B346664"/>
    <w:rsid w:val="2CD53600"/>
    <w:rsid w:val="30071EBE"/>
    <w:rsid w:val="347DFD11"/>
    <w:rsid w:val="37FF5A6C"/>
    <w:rsid w:val="3CC57038"/>
    <w:rsid w:val="3D7F1716"/>
    <w:rsid w:val="3DEB40ED"/>
    <w:rsid w:val="3F4F373E"/>
    <w:rsid w:val="3F9D450B"/>
    <w:rsid w:val="3FA751F4"/>
    <w:rsid w:val="3FF52DD9"/>
    <w:rsid w:val="44F67FF4"/>
    <w:rsid w:val="475944E6"/>
    <w:rsid w:val="489D5DB0"/>
    <w:rsid w:val="49FD3EDA"/>
    <w:rsid w:val="4B533A61"/>
    <w:rsid w:val="4C810F48"/>
    <w:rsid w:val="52075DB5"/>
    <w:rsid w:val="57FFCE96"/>
    <w:rsid w:val="5BFFD3CB"/>
    <w:rsid w:val="5C115F83"/>
    <w:rsid w:val="5DA813CB"/>
    <w:rsid w:val="5EEBAC6F"/>
    <w:rsid w:val="5F664E9F"/>
    <w:rsid w:val="5FEDBE1F"/>
    <w:rsid w:val="5FF94800"/>
    <w:rsid w:val="608F39E0"/>
    <w:rsid w:val="63333538"/>
    <w:rsid w:val="64027C05"/>
    <w:rsid w:val="642C1952"/>
    <w:rsid w:val="65A8635E"/>
    <w:rsid w:val="66BB757C"/>
    <w:rsid w:val="68FB6939"/>
    <w:rsid w:val="69454925"/>
    <w:rsid w:val="6AB7C3F6"/>
    <w:rsid w:val="6B4F205B"/>
    <w:rsid w:val="6B77AC35"/>
    <w:rsid w:val="6C0A469A"/>
    <w:rsid w:val="6C9F6284"/>
    <w:rsid w:val="6D3EB613"/>
    <w:rsid w:val="6F2D6DDD"/>
    <w:rsid w:val="711771B5"/>
    <w:rsid w:val="72E69466"/>
    <w:rsid w:val="74080EB2"/>
    <w:rsid w:val="757F00E1"/>
    <w:rsid w:val="77E6A9A4"/>
    <w:rsid w:val="7A7255A6"/>
    <w:rsid w:val="7AE9140A"/>
    <w:rsid w:val="7B05641A"/>
    <w:rsid w:val="7B7F89E8"/>
    <w:rsid w:val="7BDFA5AA"/>
    <w:rsid w:val="7C2C4AB5"/>
    <w:rsid w:val="7D7F11E8"/>
    <w:rsid w:val="7F1E818A"/>
    <w:rsid w:val="7FF77628"/>
    <w:rsid w:val="7FF86FED"/>
    <w:rsid w:val="7FFF75E7"/>
    <w:rsid w:val="99F2B4C2"/>
    <w:rsid w:val="9BF7DB8D"/>
    <w:rsid w:val="9FBD9314"/>
    <w:rsid w:val="AFAF4BE9"/>
    <w:rsid w:val="BBFFDA9B"/>
    <w:rsid w:val="BDDF2A65"/>
    <w:rsid w:val="BFA7ED57"/>
    <w:rsid w:val="E63EEC22"/>
    <w:rsid w:val="F6F9A1B5"/>
    <w:rsid w:val="F777E3A2"/>
    <w:rsid w:val="F7F52026"/>
    <w:rsid w:val="F8F88E3D"/>
    <w:rsid w:val="FBED02D7"/>
    <w:rsid w:val="FDFF31E8"/>
    <w:rsid w:val="FEF37B5F"/>
    <w:rsid w:val="FF3F74A7"/>
    <w:rsid w:val="FFFE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0"/>
    <w:pPr>
      <w:spacing w:before="0" w:beforeAutospacing="0" w:after="0" w:afterAutospacing="0" w:line="560" w:lineRule="exact"/>
      <w:ind w:firstLine="643" w:firstLineChars="200"/>
      <w:jc w:val="left"/>
      <w:outlineLvl w:val="0"/>
    </w:pPr>
    <w:rPr>
      <w:rFonts w:hint="eastAsia" w:ascii="Times New Roman" w:hAnsi="Times New Roman" w:eastAsia="黑体" w:cs="宋体"/>
      <w:bCs/>
      <w:kern w:val="44"/>
      <w:sz w:val="32"/>
      <w:szCs w:val="48"/>
      <w:lang w:bidi="ar"/>
    </w:rPr>
  </w:style>
  <w:style w:type="paragraph" w:styleId="4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3" w:firstLineChars="200"/>
      <w:outlineLvl w:val="1"/>
    </w:pPr>
    <w:rPr>
      <w:rFonts w:ascii="Times New Roman" w:hAnsi="Times New Roman" w:eastAsia="楷体_GB2312"/>
      <w:b/>
      <w:sz w:val="32"/>
      <w:szCs w:val="24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rFonts w:ascii="Times New Roman" w:hAnsi="Times New Roman" w:eastAsia="仿宋_GB2312"/>
      <w:b/>
      <w:sz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2"/>
    <w:basedOn w:val="1"/>
    <w:next w:val="1"/>
    <w:qFormat/>
    <w:uiPriority w:val="0"/>
    <w:pPr>
      <w:ind w:left="420" w:leftChars="200" w:firstLine="0" w:firstLineChars="0"/>
    </w:pPr>
    <w:rPr>
      <w:rFonts w:ascii="Times New Roman" w:hAnsi="Times New Roman" w:eastAsia="楷体_GB2312" w:cs="Times New Roman"/>
    </w:rPr>
  </w:style>
  <w:style w:type="paragraph" w:styleId="10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customStyle="1" w:styleId="15">
    <w:name w:val="标题 2 Char"/>
    <w:link w:val="4"/>
    <w:qFormat/>
    <w:uiPriority w:val="0"/>
    <w:rPr>
      <w:rFonts w:hint="eastAsia" w:ascii="Times New Roman" w:hAnsi="Times New Roman" w:eastAsia="楷体_GB2312" w:cs="宋体"/>
      <w:b/>
      <w:bCs/>
      <w:kern w:val="0"/>
      <w:sz w:val="32"/>
      <w:szCs w:val="24"/>
      <w:lang w:bidi="ar"/>
    </w:rPr>
  </w:style>
  <w:style w:type="character" w:customStyle="1" w:styleId="16">
    <w:name w:val="标题 1 字符"/>
    <w:basedOn w:val="13"/>
    <w:link w:val="3"/>
    <w:qFormat/>
    <w:uiPriority w:val="9"/>
    <w:rPr>
      <w:rFonts w:ascii="Times New Roman" w:hAnsi="Times New Roman" w:eastAsia="黑体" w:cstheme="majorBidi"/>
      <w:color w:val="000000" w:themeColor="text1"/>
      <w:kern w:val="2"/>
      <w:sz w:val="32"/>
      <w:szCs w:val="48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883</Words>
  <Characters>919</Characters>
  <Lines>0</Lines>
  <Paragraphs>0</Paragraphs>
  <TotalTime>7</TotalTime>
  <ScaleCrop>false</ScaleCrop>
  <LinksUpToDate>false</LinksUpToDate>
  <CharactersWithSpaces>1097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2014-11-01T20:08:00Z</dcterms:created>
  <dc:creator>Lingrui</dc:creator>
  <cp:lastModifiedBy>娜娜</cp:lastModifiedBy>
  <cp:lastPrinted>2024-08-02T01:15:00Z</cp:lastPrinted>
  <dcterms:modified xsi:type="dcterms:W3CDTF">2024-09-10T07:51:30Z</dcterms:modified>
  <dc:title>附件1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7ABEAF45B6D2A5A59DEDA06669D69A09_43</vt:lpwstr>
  </property>
</Properties>
</file>