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“科技城育才项目”申报书</w:t>
      </w:r>
    </w:p>
    <w:bookmarkEnd w:id="0"/>
    <w:p>
      <w:pPr>
        <w:spacing w:before="0"/>
        <w:ind w:left="0" w:right="0"/>
        <w:jc w:val="center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(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现代服务业领军人才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)</w:t>
      </w:r>
    </w:p>
    <w:p>
      <w:pPr>
        <w:pStyle w:val="6"/>
        <w:tabs>
          <w:tab w:val="left" w:pos="1470"/>
        </w:tabs>
        <w:ind w:left="5250"/>
        <w:rPr>
          <w:rFonts w:hint="eastAsia" w:ascii="Times New Roman" w:hAnsi="Times New Roman" w:cs="Times New Roman" w:eastAsiaTheme="minorEastAsia"/>
          <w:b/>
          <w:sz w:val="21"/>
        </w:rPr>
      </w:pPr>
    </w:p>
    <w:p>
      <w:pPr>
        <w:pStyle w:val="6"/>
        <w:tabs>
          <w:tab w:val="left" w:pos="1470"/>
        </w:tabs>
        <w:ind w:left="5250"/>
        <w:rPr>
          <w:rFonts w:ascii="Times New Roman" w:eastAsiaTheme="minorEastAsia"/>
          <w:b/>
          <w:sz w:val="21"/>
        </w:rPr>
      </w:pPr>
    </w:p>
    <w:p/>
    <w:p>
      <w:pPr>
        <w:rPr>
          <w:rFonts w:ascii="Times New Roman"/>
          <w:b w:val="0"/>
          <w:sz w:val="21"/>
        </w:rPr>
      </w:pPr>
    </w:p>
    <w:tbl>
      <w:tblPr>
        <w:tblStyle w:val="10"/>
        <w:tblW w:w="456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6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申 报 人</w:t>
            </w:r>
          </w:p>
        </w:tc>
        <w:tc>
          <w:tcPr>
            <w:tcW w:w="3967" w:type="pct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工作单位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推荐单位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singl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napToGrid/>
                <w:color w:val="auto"/>
                <w:spacing w:val="0"/>
                <w:w w:val="100"/>
                <w:kern w:val="2"/>
                <w:sz w:val="32"/>
                <w:szCs w:val="32"/>
                <w:lang w:val="en-US" w:eastAsia="zh-CN" w:bidi="ar"/>
              </w:rPr>
              <w:t>专业领域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singl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专业方向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联 系 人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singl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联系电话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single"/>
                <w:vertAlign w:val="baseli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2" w:type="pct"/>
            <w:tcBorders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填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时间</w:t>
            </w:r>
          </w:p>
        </w:tc>
        <w:tc>
          <w:tcPr>
            <w:tcW w:w="3967" w:type="pct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bottom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autoSpaceDE/>
              <w:autoSpaceDN/>
              <w:spacing w:line="800" w:lineRule="exact"/>
              <w:jc w:val="center"/>
              <w:rPr>
                <w:rFonts w:hint="default" w:ascii="仿宋_GB2312" w:hAnsi="仿宋_GB2312" w:eastAsia="仿宋_GB2312" w:cs="仿宋_GB2312"/>
                <w:b/>
                <w:kern w:val="2"/>
                <w:sz w:val="32"/>
                <w:szCs w:val="32"/>
                <w:u w:val="single"/>
                <w:vertAlign w:val="baseline"/>
                <w:lang w:val="en-US" w:eastAsia="zh-CN" w:bidi="ar-SA"/>
              </w:rPr>
            </w:pPr>
          </w:p>
        </w:tc>
      </w:tr>
    </w:tbl>
    <w:p>
      <w:pPr>
        <w:pStyle w:val="9"/>
      </w:pPr>
    </w:p>
    <w:p>
      <w:pPr>
        <w:pStyle w:val="3"/>
        <w:rPr>
          <w:rFonts w:ascii="宋体"/>
          <w:b/>
          <w:sz w:val="20"/>
        </w:rPr>
      </w:pPr>
    </w:p>
    <w:tbl>
      <w:tblPr>
        <w:tblStyle w:val="11"/>
        <w:tblpPr w:leftFromText="180" w:rightFromText="180" w:vertAnchor="text" w:horzAnchor="page" w:tblpX="2603" w:tblpY="436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7"/>
        <w:gridCol w:w="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63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color w:val="000000"/>
                <w:sz w:val="32"/>
                <w:szCs w:val="32"/>
                <w:lang w:eastAsia="zh-CN"/>
              </w:rPr>
              <w:t>中共绵阳市委人才工作领导小组办公室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楷体_GB231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color w:val="000000"/>
                <w:sz w:val="32"/>
                <w:szCs w:val="32"/>
                <w:lang w:val="en-US" w:eastAsia="zh-CN"/>
              </w:rPr>
              <w:t>绵阳市商务局</w:t>
            </w:r>
          </w:p>
        </w:tc>
        <w:tc>
          <w:tcPr>
            <w:tcW w:w="6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1089"/>
              </w:tabs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napToGrid w:val="0"/>
                <w:color w:val="000000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color w:val="000000"/>
                <w:sz w:val="32"/>
                <w:szCs w:val="32"/>
              </w:rPr>
              <w:t>制</w:t>
            </w:r>
          </w:p>
        </w:tc>
      </w:tr>
    </w:tbl>
    <w:p>
      <w:pPr>
        <w:rPr>
          <w:rFonts w:ascii="宋体" w:eastAsia="宋体"/>
          <w:sz w:val="28"/>
        </w:rPr>
        <w:sectPr>
          <w:pgSz w:w="11910" w:h="16840"/>
          <w:pgMar w:top="2098" w:right="1474" w:bottom="1984" w:left="1588" w:header="850" w:footer="1247" w:gutter="0"/>
          <w:pgNumType w:fmt="decimal"/>
          <w:cols w:space="0" w:num="1"/>
          <w:rtlGutter w:val="0"/>
          <w:docGrid w:linePitch="0" w:charSpace="0"/>
        </w:sectPr>
      </w:pP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</w:pPr>
      <w:r>
        <w:rPr>
          <w:rFonts w:hint="eastAsia" w:eastAsia="方正小标宋简体" w:cs="Times New Roman"/>
          <w:bCs/>
          <w:color w:val="000000"/>
          <w:sz w:val="44"/>
          <w:szCs w:val="44"/>
          <w:lang w:val="en-US" w:eastAsia="zh-CN"/>
        </w:rPr>
        <w:t>填报</w:t>
      </w: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  <w:t>须知</w:t>
      </w:r>
    </w:p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前，须认真阅读《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填报说明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申报人应客观、如实、完整地填写个人信息并提供佐证材料作为附件，表达要简明、严谨。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中各项要严格按规定字数填写，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不涉及的内容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，一律置空。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.请勿自行制作申报书或改变申报书中表格样式、格式。</w:t>
      </w:r>
    </w:p>
    <w:p>
      <w:pPr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br w:type="page"/>
      </w:r>
    </w:p>
    <w:p>
      <w:pPr>
        <w:rPr>
          <w:rFonts w:hint="eastAsia"/>
        </w:rPr>
      </w:pPr>
    </w:p>
    <w:tbl>
      <w:tblPr>
        <w:tblStyle w:val="10"/>
        <w:tblW w:w="9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5"/>
        <w:gridCol w:w="909"/>
        <w:gridCol w:w="569"/>
        <w:gridCol w:w="926"/>
        <w:gridCol w:w="750"/>
        <w:gridCol w:w="374"/>
        <w:gridCol w:w="490"/>
        <w:gridCol w:w="615"/>
        <w:gridCol w:w="452"/>
        <w:gridCol w:w="739"/>
        <w:gridCol w:w="941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9862" w:type="dxa"/>
            <w:gridSpan w:val="1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2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4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姓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 xml:space="preserve"> 名</w:t>
            </w:r>
          </w:p>
        </w:tc>
        <w:tc>
          <w:tcPr>
            <w:tcW w:w="315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 xml:space="preserve">性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别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455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  <w:t>出生日期</w:t>
            </w:r>
          </w:p>
        </w:tc>
        <w:tc>
          <w:tcPr>
            <w:tcW w:w="315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  <w:t>政治面貌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4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>籍   贯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民族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国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  <w:t>籍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642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455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w w:val="9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w w:val="90"/>
                <w:sz w:val="24"/>
                <w:szCs w:val="24"/>
              </w:rPr>
              <w:t>最高学历</w:t>
            </w:r>
          </w:p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w w:val="90"/>
                <w:sz w:val="24"/>
                <w:szCs w:val="24"/>
              </w:rPr>
              <w:t>学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w w:val="9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w w:val="90"/>
                <w:sz w:val="24"/>
                <w:szCs w:val="24"/>
              </w:rPr>
              <w:t>位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  <w:t>毕业院校</w:t>
            </w:r>
          </w:p>
        </w:tc>
        <w:tc>
          <w:tcPr>
            <w:tcW w:w="267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  <w:t>专业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</w:rPr>
              <w:t>工作单位</w:t>
            </w:r>
          </w:p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</w:rPr>
              <w:t>（与单位公章一致）</w:t>
            </w:r>
          </w:p>
        </w:tc>
        <w:tc>
          <w:tcPr>
            <w:tcW w:w="491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</w:rPr>
              <w:t>所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  <w:lang w:eastAsia="zh-CN"/>
              </w:rPr>
              <w:t>属行业领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b/>
                <w:bCs w:val="0"/>
                <w:w w:val="90"/>
                <w:sz w:val="24"/>
                <w:szCs w:val="24"/>
                <w:lang w:eastAsia="zh-CN"/>
              </w:rPr>
              <w:t>域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  <w:lang w:val="en-US" w:eastAsia="zh-CN"/>
              </w:rPr>
              <w:t>行政职务</w:t>
            </w:r>
          </w:p>
        </w:tc>
        <w:tc>
          <w:tcPr>
            <w:tcW w:w="310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80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>专业技术职称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23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pacing w:val="-20"/>
                <w:sz w:val="24"/>
                <w:szCs w:val="24"/>
                <w:lang w:val="en-US" w:eastAsia="zh-CN"/>
              </w:rPr>
              <w:t>从事职业（工种）年限</w:t>
            </w:r>
          </w:p>
        </w:tc>
        <w:tc>
          <w:tcPr>
            <w:tcW w:w="310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  <w:tc>
          <w:tcPr>
            <w:tcW w:w="180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  <w:lang w:val="en-US" w:eastAsia="zh-CN"/>
              </w:rPr>
              <w:t>在绵工作年限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经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历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学位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时间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学校所在地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院校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pStyle w:val="1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  <w:t>示例：学士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pStyle w:val="14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  <w:t>2010.09-2014.07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pStyle w:val="1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  <w:t>示例：四川XXX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pStyle w:val="1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  <w:t>四川大学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pStyle w:val="14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  <w:t>区域经济学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工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作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经</w:t>
            </w:r>
          </w:p>
          <w:p>
            <w:pPr>
              <w:spacing w:line="400" w:lineRule="exact"/>
              <w:jc w:val="center"/>
              <w:rPr>
                <w:rFonts w:hint="eastAsia" w:ascii="楷体_GB2312" w:hAnsi="楷体_GB2312" w:eastAsia="楷体_GB2312" w:cs="楷体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历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职务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时间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工作所在地</w:t>
            </w: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 w:val="30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示例：行政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专员</w:t>
            </w: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2018.09-2020.05</w:t>
            </w: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绵阳市涪城区玉泉北街XX号</w:t>
            </w: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绵阳市XXXX公司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 w:val="30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 w:val="30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 w:val="30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45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sz w:val="30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3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3"/>
        <w:rPr>
          <w:rFonts w:ascii="Times New Roman"/>
          <w:sz w:val="26"/>
        </w:rPr>
      </w:pPr>
    </w:p>
    <w:p>
      <w:pPr>
        <w:pStyle w:val="5"/>
        <w:sectPr>
          <w:pgSz w:w="11910" w:h="16840"/>
          <w:pgMar w:top="2098" w:right="1588" w:bottom="1985" w:left="1588" w:header="0" w:footer="1396" w:gutter="0"/>
          <w:pgNumType w:fmt="decimal"/>
          <w:cols w:space="720" w:num="1"/>
        </w:sectPr>
      </w:pPr>
    </w:p>
    <w:tbl>
      <w:tblPr>
        <w:tblStyle w:val="15"/>
        <w:tblW w:w="556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4"/>
        <w:gridCol w:w="16"/>
        <w:gridCol w:w="1136"/>
        <w:gridCol w:w="319"/>
        <w:gridCol w:w="80"/>
        <w:gridCol w:w="1382"/>
        <w:gridCol w:w="122"/>
        <w:gridCol w:w="802"/>
        <w:gridCol w:w="362"/>
        <w:gridCol w:w="1276"/>
        <w:gridCol w:w="1076"/>
        <w:gridCol w:w="446"/>
        <w:gridCol w:w="11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0"/>
              <w:ind w:left="0" w:right="0"/>
              <w:jc w:val="center"/>
              <w:rPr>
                <w:rFonts w:hint="eastAsia" w:ascii="黑体" w:eastAsia="黑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b w:val="0"/>
                <w:bCs/>
                <w:sz w:val="24"/>
                <w:szCs w:val="24"/>
              </w:rPr>
              <w:t>主要成果</w:t>
            </w:r>
            <w:r>
              <w:rPr>
                <w:rFonts w:hint="eastAsia" w:ascii="黑体" w:eastAsia="黑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eastAsia="黑体"/>
                <w:b w:val="0"/>
                <w:bCs/>
                <w:sz w:val="24"/>
                <w:szCs w:val="24"/>
                <w:lang w:val="en-US" w:eastAsia="zh-CN"/>
              </w:rPr>
              <w:t>注：①申报人从以下（一）（二）（三）（四）（五）个行业类别中选填一类，</w:t>
            </w:r>
          </w:p>
          <w:p>
            <w:pPr>
              <w:pStyle w:val="14"/>
              <w:spacing w:before="0"/>
              <w:ind w:left="0" w:right="0"/>
              <w:jc w:val="center"/>
              <w:rPr>
                <w:rFonts w:hint="eastAsia" w:ascii="黑体" w:eastAsia="黑体"/>
                <w:b/>
                <w:sz w:val="30"/>
                <w:lang w:eastAsia="zh-CN"/>
              </w:rPr>
            </w:pPr>
            <w:r>
              <w:rPr>
                <w:rFonts w:hint="eastAsia" w:ascii="黑体" w:eastAsia="黑体"/>
                <w:b w:val="0"/>
                <w:bCs/>
                <w:sz w:val="24"/>
                <w:szCs w:val="24"/>
                <w:lang w:val="en-US" w:eastAsia="zh-CN"/>
              </w:rPr>
              <w:t>其他行业类别内容自行删减；②如无相关成果，可不填此项。</w:t>
            </w:r>
            <w:r>
              <w:rPr>
                <w:rFonts w:hint="eastAsia" w:ascii="黑体" w:eastAsia="黑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000" w:type="pct"/>
            <w:gridSpan w:val="1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黑体" w:eastAsia="黑体"/>
                <w:b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（一）商贸流通业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000" w:type="pct"/>
            <w:gridSpan w:val="13"/>
            <w:noWrap w:val="0"/>
            <w:vAlign w:val="top"/>
          </w:tcPr>
          <w:p>
            <w:pPr>
              <w:pStyle w:val="14"/>
              <w:tabs>
                <w:tab w:val="left" w:pos="0"/>
              </w:tabs>
              <w:spacing w:before="155"/>
              <w:ind w:left="108"/>
              <w:jc w:val="center"/>
              <w:rPr>
                <w:rFonts w:hint="eastAsia" w:ascii="黑体" w:eastAsia="黑体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主持（参与）产业融合项目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所在企业经营情况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名称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行业类别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岗位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0"/>
              <w:ind w:left="91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销售额</w:t>
            </w:r>
          </w:p>
          <w:p>
            <w:pPr>
              <w:pStyle w:val="14"/>
              <w:spacing w:before="0"/>
              <w:ind w:left="91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（营业额）（亿元）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0"/>
              <w:ind w:left="91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企业及个人所获荣誉</w:t>
            </w:r>
          </w:p>
          <w:p>
            <w:pPr>
              <w:pStyle w:val="14"/>
              <w:spacing w:before="0"/>
              <w:ind w:left="91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（奖项）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示例：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XX公司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批发业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项目经理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100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企业：2023年获得省级XX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示例：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XX公司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零售业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项目经理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个人：2023年获得省级XX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示例：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XX公司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住宿业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项目经理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0.6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企业：2023年获得省级XX</w:t>
            </w:r>
          </w:p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个人：2023年获得省级XX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示例：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XX公司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餐饮业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项目经理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0.8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个人：2023年获得省级XX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  <w:t>中华（四川/绵阳）老字号创建、“绵阳造”品牌建设和推广情况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注：写明创建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XX老字号、参与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“绵阳造”品牌建设和推广的时间、地点，以及取得了哪些具体的成绩。</w:t>
            </w:r>
          </w:p>
          <w:p>
            <w:pPr>
              <w:pStyle w:val="14"/>
              <w:spacing w:before="155"/>
              <w:ind w:left="108"/>
              <w:jc w:val="both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14"/>
              <w:spacing w:before="155"/>
              <w:ind w:left="108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  <w:p>
            <w:pPr>
              <w:pStyle w:val="14"/>
              <w:spacing w:before="129"/>
              <w:ind w:left="108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  <w:p>
            <w:pPr>
              <w:pStyle w:val="14"/>
              <w:spacing w:before="129"/>
              <w:ind w:left="108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黑体" w:eastAsia="黑体"/>
                <w:b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（二）现代物流业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tabs>
                <w:tab w:val="left" w:pos="0"/>
              </w:tabs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主持（参与）产业融合项目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所在企业经营情况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从业时间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岗位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营收</w:t>
            </w:r>
          </w:p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（亿元）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2022、2023年营收增速（%）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企业及个人所获荣誉</w:t>
            </w:r>
          </w:p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（奖项）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.职称（从业资格、职业资格、执业资格、专业技术资格）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获取时间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职称种类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证书名称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证书编号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颁发（认定）机构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（三）科技信息服务业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tabs>
                <w:tab w:val="left" w:pos="0"/>
              </w:tabs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主持（参与）产业融合项目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科技服务业企业经营管理从业情况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从业时间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所在企业及岗位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2022、2023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年营收增速（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%）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2022、2023年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从业人员工资收入增速（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）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0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企业及个人所获荣誉</w:t>
            </w:r>
          </w:p>
          <w:p>
            <w:pPr>
              <w:pStyle w:val="14"/>
              <w:spacing w:before="0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（奖项）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信息技术服务业企业经营管理从业情况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0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从业时间</w:t>
            </w:r>
          </w:p>
        </w:tc>
        <w:tc>
          <w:tcPr>
            <w:tcW w:w="1498" w:type="pct"/>
            <w:gridSpan w:val="4"/>
            <w:noWrap w:val="0"/>
            <w:vAlign w:val="center"/>
          </w:tcPr>
          <w:p>
            <w:pPr>
              <w:pStyle w:val="14"/>
              <w:spacing w:before="0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所在企业及岗位</w:t>
            </w:r>
          </w:p>
        </w:tc>
        <w:tc>
          <w:tcPr>
            <w:tcW w:w="1316" w:type="pct"/>
            <w:gridSpan w:val="4"/>
            <w:noWrap w:val="0"/>
            <w:vAlign w:val="center"/>
          </w:tcPr>
          <w:p>
            <w:pPr>
              <w:pStyle w:val="14"/>
              <w:spacing w:before="0"/>
              <w:ind w:left="108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  <w:lang w:val="en-US" w:eastAsia="zh-CN"/>
              </w:rPr>
              <w:t>2021、2022、2023年</w:t>
            </w:r>
          </w:p>
          <w:p>
            <w:pPr>
              <w:pStyle w:val="14"/>
              <w:spacing w:before="0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highlight w:val="none"/>
                <w:lang w:val="en-US" w:eastAsia="zh-CN"/>
              </w:rPr>
              <w:t>企业主营业务收入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0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创新平台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498" w:type="pct"/>
            <w:gridSpan w:val="4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16" w:type="pct"/>
            <w:gridSpan w:val="4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498" w:type="pct"/>
            <w:gridSpan w:val="4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16" w:type="pct"/>
            <w:gridSpan w:val="4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9"/>
              <w:ind w:left="108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代表性论著（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论文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  <w:jc w:val="center"/>
        </w:trPr>
        <w:tc>
          <w:tcPr>
            <w:tcW w:w="818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论著（论文）名称</w:t>
            </w:r>
          </w:p>
        </w:tc>
        <w:tc>
          <w:tcPr>
            <w:tcW w:w="796" w:type="pct"/>
            <w:gridSpan w:val="4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期刊名称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发表时间</w:t>
            </w:r>
          </w:p>
        </w:tc>
        <w:tc>
          <w:tcPr>
            <w:tcW w:w="660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作者</w:t>
            </w:r>
          </w:p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（排序）</w:t>
            </w:r>
          </w:p>
        </w:tc>
        <w:tc>
          <w:tcPr>
            <w:tcW w:w="655" w:type="pct"/>
            <w:noWrap w:val="0"/>
            <w:vAlign w:val="top"/>
          </w:tcPr>
          <w:p>
            <w:pPr>
              <w:pStyle w:val="14"/>
              <w:spacing w:before="155" w:line="240" w:lineRule="auto"/>
              <w:ind w:left="0" w:leftChars="0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0"/>
                <w:sz w:val="24"/>
                <w:lang w:val="en-US"/>
              </w:rPr>
              <w:t>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SCI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0"/>
                <w:sz w:val="24"/>
                <w:lang w:val="en-US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EI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0"/>
                <w:sz w:val="24"/>
                <w:lang w:val="en-US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ISTP、SSCI、CSSCI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0"/>
                <w:sz w:val="24"/>
                <w:lang w:val="en-US"/>
              </w:rPr>
              <w:t>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pacing w:val="0"/>
                <w:sz w:val="24"/>
                <w:lang w:val="en-US" w:eastAsia="zh-CN"/>
              </w:rPr>
              <w:t>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录情况</w:t>
            </w:r>
          </w:p>
        </w:tc>
        <w:tc>
          <w:tcPr>
            <w:tcW w:w="782" w:type="pct"/>
            <w:gridSpan w:val="2"/>
            <w:noWrap w:val="0"/>
            <w:vAlign w:val="center"/>
          </w:tcPr>
          <w:p>
            <w:pPr>
              <w:pStyle w:val="14"/>
              <w:spacing w:before="155" w:line="240" w:lineRule="auto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影响因子</w:t>
            </w:r>
          </w:p>
        </w:tc>
        <w:tc>
          <w:tcPr>
            <w:tcW w:w="575" w:type="pct"/>
            <w:noWrap w:val="0"/>
            <w:vAlign w:val="top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lang w:val="en-US"/>
              </w:rPr>
            </w:pPr>
          </w:p>
          <w:p>
            <w:pPr>
              <w:pStyle w:val="14"/>
              <w:spacing w:before="155" w:line="240" w:lineRule="auto"/>
              <w:ind w:left="108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/>
              </w:rPr>
              <w:t>他引次数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818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96" w:type="pct"/>
            <w:gridSpan w:val="4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660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82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818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96" w:type="pct"/>
            <w:gridSpan w:val="4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660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82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575" w:type="pct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.授权专利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专利名称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专利号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专利类别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专利所有者排序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授权国家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val="en" w:eastAsia="zh-CN"/>
              </w:rPr>
              <w:t>6.省级及以上软件类工程（专项）、研发计划或试点示范项目实施情况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专项（项目）等级及名称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专项（项目）内容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（四）人力资源服务业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tabs>
                <w:tab w:val="left" w:pos="0"/>
              </w:tabs>
              <w:spacing w:before="155"/>
              <w:ind w:left="108" w:leftChars="0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主持（参与）产业融合项目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.职称（从业资格、职业资格、执业资格、专业技术资格）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获取时间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职称种类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证书名称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证书编号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颁发（认定）机构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3.获国家、省（部）或市级奖励情况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410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奖励（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  <w:t>荣誉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）名称</w:t>
            </w:r>
          </w:p>
        </w:tc>
        <w:tc>
          <w:tcPr>
            <w:tcW w:w="1389" w:type="pct"/>
            <w:gridSpan w:val="5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授予时间</w:t>
            </w:r>
          </w:p>
        </w:tc>
        <w:tc>
          <w:tcPr>
            <w:tcW w:w="1394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授予单位</w:t>
            </w:r>
          </w:p>
        </w:tc>
        <w:tc>
          <w:tcPr>
            <w:tcW w:w="805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奖励（荣誉）等级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410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89" w:type="pct"/>
            <w:gridSpan w:val="5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94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05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410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89" w:type="pct"/>
            <w:gridSpan w:val="5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394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805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（五）其他服务业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tabs>
                <w:tab w:val="left" w:pos="0"/>
              </w:tabs>
              <w:spacing w:before="155"/>
              <w:ind w:left="108" w:leftChars="0"/>
              <w:jc w:val="center"/>
              <w:rPr>
                <w:rFonts w:hint="default" w:ascii="楷体_GB2312" w:hAnsi="楷体_GB2312" w:eastAsia="楷体_GB2312" w:cs="楷体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主持（参与）产业融合项目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起止时间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项目名称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担任角色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经费来源及经费总额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项目内容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253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top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所在企业经营情况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从业时间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所在企业及岗位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行业类别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营业收入（亿元）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企业及个人所获荣誉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（奖项）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29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.职称（从业资格、职业资格、执业资格、专业技术资格）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获取时间</w:t>
            </w: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职称种类</w:t>
            </w: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证书名称</w:t>
            </w: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证书编号</w:t>
            </w: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颁发（认定）机构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26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747" w:type="pct"/>
            <w:gridSpan w:val="2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81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253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  <w:tc>
          <w:tcPr>
            <w:tcW w:w="1357" w:type="pct"/>
            <w:gridSpan w:val="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" w:eastAsia="zh-CN"/>
              </w:rPr>
              <w:t>.其他必要的情况说明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  <w:jc w:val="center"/>
        </w:trPr>
        <w:tc>
          <w:tcPr>
            <w:tcW w:w="5000" w:type="pct"/>
            <w:gridSpan w:val="13"/>
            <w:noWrap w:val="0"/>
            <w:vAlign w:val="center"/>
          </w:tcPr>
          <w:p>
            <w:pPr>
              <w:pStyle w:val="14"/>
              <w:spacing w:before="155"/>
              <w:ind w:left="108" w:leftChars="0"/>
              <w:jc w:val="center"/>
            </w:pPr>
          </w:p>
          <w:p>
            <w:pPr>
              <w:pStyle w:val="14"/>
              <w:spacing w:before="155"/>
              <w:ind w:left="108" w:leftChars="0"/>
              <w:jc w:val="center"/>
            </w:pPr>
          </w:p>
          <w:p>
            <w:pPr>
              <w:pStyle w:val="14"/>
              <w:spacing w:before="155"/>
              <w:ind w:left="108" w:leftChars="0"/>
              <w:jc w:val="center"/>
            </w:pPr>
          </w:p>
          <w:p>
            <w:pPr>
              <w:pStyle w:val="14"/>
              <w:spacing w:before="155"/>
              <w:ind w:left="0" w:leftChars="0"/>
              <w:jc w:val="both"/>
            </w:pPr>
          </w:p>
          <w:p>
            <w:pPr>
              <w:pStyle w:val="14"/>
              <w:spacing w:before="155"/>
              <w:ind w:left="0" w:leftChars="0"/>
              <w:jc w:val="both"/>
            </w:pPr>
          </w:p>
          <w:p>
            <w:pPr>
              <w:pStyle w:val="14"/>
              <w:spacing w:before="155"/>
              <w:ind w:left="0" w:leftChars="0"/>
              <w:jc w:val="both"/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2098" w:right="1588" w:bottom="1985" w:left="1588" w:header="0" w:footer="1396" w:gutter="0"/>
          <w:pgNumType w:fmt="decimal"/>
          <w:cols w:space="720" w:num="1"/>
        </w:sectPr>
      </w:pPr>
    </w:p>
    <w:tbl>
      <w:tblPr>
        <w:tblStyle w:val="11"/>
        <w:tblW w:w="9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794" w:type="dxa"/>
            <w:noWrap w:val="0"/>
            <w:vAlign w:val="center"/>
          </w:tcPr>
          <w:p>
            <w:pPr>
              <w:pStyle w:val="3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</w:rPr>
              <w:t>主要业绩及成果评价</w:t>
            </w: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  <w:lang w:val="en-US" w:eastAsia="zh-CN"/>
              </w:rPr>
              <w:t>500字以内</w:t>
            </w: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2" w:hRule="atLeast"/>
          <w:jc w:val="center"/>
        </w:trPr>
        <w:tc>
          <w:tcPr>
            <w:tcW w:w="9794" w:type="dxa"/>
            <w:noWrap w:val="0"/>
            <w:vAlign w:val="top"/>
          </w:tcPr>
          <w:p>
            <w:pPr>
              <w:pStyle w:val="3"/>
              <w:autoSpaceDE w:val="0"/>
              <w:autoSpaceDN w:val="0"/>
              <w:adjustRightInd w:val="0"/>
              <w:spacing w:after="0" w:line="540" w:lineRule="exact"/>
              <w:jc w:val="center"/>
              <w:rPr>
                <w:rFonts w:hint="eastAsia" w:ascii="方正仿宋简体" w:hAnsi="宋体" w:eastAsia="方正仿宋简体" w:cs="宋体"/>
                <w:sz w:val="30"/>
                <w:szCs w:val="30"/>
              </w:rPr>
            </w:pPr>
          </w:p>
        </w:tc>
      </w:tr>
    </w:tbl>
    <w:tbl>
      <w:tblPr>
        <w:tblStyle w:val="15"/>
        <w:tblW w:w="94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7"/>
        <w:gridCol w:w="6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pStyle w:val="14"/>
              <w:autoSpaceDE w:val="0"/>
              <w:autoSpaceDN w:val="0"/>
              <w:adjustRightInd w:val="0"/>
              <w:spacing w:before="0" w:line="440" w:lineRule="exact"/>
              <w:ind w:left="0" w:right="0"/>
              <w:jc w:val="center"/>
              <w:rPr>
                <w:rFonts w:hint="eastAsia" w:ascii="黑体" w:eastAsia="黑体"/>
                <w:b/>
                <w:sz w:val="30"/>
                <w:lang w:eastAsia="zh-CN"/>
              </w:rPr>
            </w:pPr>
            <w:r>
              <w:rPr>
                <w:rFonts w:hint="eastAsia" w:ascii="黑体" w:eastAsia="黑体"/>
                <w:b w:val="0"/>
                <w:bCs/>
                <w:kern w:val="0"/>
                <w:sz w:val="24"/>
                <w:lang w:val="en-US" w:eastAsia="zh-CN" w:bidi="ar-SA"/>
              </w:rPr>
              <w:t>个人简介（300字以内）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4" w:hRule="atLeast"/>
          <w:jc w:val="center"/>
        </w:trPr>
        <w:tc>
          <w:tcPr>
            <w:tcW w:w="9477" w:type="dxa"/>
            <w:gridSpan w:val="2"/>
            <w:noWrap w:val="0"/>
            <w:vAlign w:val="top"/>
          </w:tcPr>
          <w:p>
            <w:pPr>
              <w:pStyle w:val="14"/>
              <w:spacing w:line="580" w:lineRule="exact"/>
              <w:ind w:firstLine="480" w:firstLineChars="200"/>
              <w:jc w:val="center"/>
              <w:rPr>
                <w:rFonts w:hint="eastAsia" w:ascii="黑体" w:eastAsia="黑体"/>
                <w:b w:val="0"/>
                <w:bCs/>
                <w:kern w:val="0"/>
                <w:sz w:val="24"/>
                <w:lang w:val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pStyle w:val="14"/>
              <w:autoSpaceDE w:val="0"/>
              <w:autoSpaceDN w:val="0"/>
              <w:adjustRightInd w:val="0"/>
              <w:spacing w:before="0" w:line="440" w:lineRule="exact"/>
              <w:ind w:left="0" w:right="0"/>
              <w:jc w:val="center"/>
              <w:rPr>
                <w:rFonts w:hint="eastAsia" w:ascii="黑体" w:eastAsia="黑体"/>
                <w:b w:val="0"/>
                <w:bCs/>
                <w:kern w:val="0"/>
                <w:sz w:val="24"/>
                <w:lang w:val="en-US" w:bidi="ar-SA"/>
              </w:rPr>
            </w:pPr>
            <w:r>
              <w:rPr>
                <w:rFonts w:hint="eastAsia" w:ascii="黑体" w:eastAsia="黑体"/>
                <w:b w:val="0"/>
                <w:bCs/>
                <w:kern w:val="0"/>
                <w:sz w:val="24"/>
                <w:lang w:val="en-US" w:bidi="ar-SA"/>
              </w:rPr>
              <w:t>入选后工作发展计划</w:t>
            </w:r>
            <w:r>
              <w:rPr>
                <w:rFonts w:hint="eastAsia" w:ascii="黑体" w:eastAsia="黑体" w:cs="宋体"/>
                <w:b w:val="0"/>
                <w:bCs/>
                <w:sz w:val="24"/>
                <w:szCs w:val="24"/>
                <w:lang w:val="en-US" w:eastAsia="zh-CN" w:bidi="ar-SA"/>
              </w:rPr>
              <w:t>及</w:t>
            </w:r>
            <w:r>
              <w:rPr>
                <w:rFonts w:hint="eastAsia" w:ascii="黑体" w:hAnsi="宋体" w:eastAsia="黑体" w:cs="宋体"/>
                <w:b w:val="0"/>
                <w:bCs/>
                <w:sz w:val="24"/>
                <w:szCs w:val="24"/>
                <w:lang w:val="en-US" w:eastAsia="zh-CN" w:bidi="ar-SA"/>
              </w:rPr>
              <w:t>用人单位支持举措</w:t>
            </w:r>
            <w:r>
              <w:rPr>
                <w:rFonts w:hint="eastAsia" w:ascii="黑体" w:eastAsia="黑体" w:cs="宋体"/>
                <w:b w:val="0"/>
                <w:bCs/>
                <w:sz w:val="24"/>
                <w:szCs w:val="24"/>
                <w:lang w:val="en-US" w:eastAsia="zh-CN" w:bidi="ar-SA"/>
              </w:rPr>
              <w:t>（申报人和用人单位共同填写，500字以内）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0" w:hRule="atLeast"/>
          <w:jc w:val="center"/>
        </w:trPr>
        <w:tc>
          <w:tcPr>
            <w:tcW w:w="9477" w:type="dxa"/>
            <w:gridSpan w:val="2"/>
            <w:noWrap w:val="0"/>
            <w:vAlign w:val="top"/>
          </w:tcPr>
          <w:p>
            <w:pPr>
              <w:pStyle w:val="14"/>
              <w:spacing w:line="580" w:lineRule="exact"/>
              <w:ind w:firstLine="520" w:firstLineChars="200"/>
              <w:jc w:val="center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9477" w:type="dxa"/>
            <w:gridSpan w:val="2"/>
            <w:noWrap w:val="0"/>
            <w:vAlign w:val="top"/>
          </w:tcPr>
          <w:p>
            <w:pPr>
              <w:pStyle w:val="14"/>
              <w:spacing w:line="50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个人诚信承诺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8" w:hRule="atLeast"/>
          <w:jc w:val="center"/>
        </w:trPr>
        <w:tc>
          <w:tcPr>
            <w:tcW w:w="947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 w:firstLine="360" w:firstLineChars="150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 w:firstLine="360" w:firstLineChars="15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本人郑重承诺，以上所填信息均真实、准确、有效。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adjustRightInd w:val="0"/>
              <w:snapToGrid w:val="0"/>
              <w:spacing w:line="580" w:lineRule="exact"/>
              <w:ind w:left="0" w:right="0" w:firstLine="472" w:firstLineChars="196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wordWrap w:val="0"/>
              <w:overflowPunct/>
              <w:bidi w:val="0"/>
              <w:spacing w:line="580" w:lineRule="exact"/>
              <w:ind w:left="0" w:leftChars="0" w:right="0" w:rightChars="0"/>
              <w:jc w:val="right"/>
              <w:rPr>
                <w:rFonts w:hint="default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                          申报人签字：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         </w:t>
            </w:r>
          </w:p>
          <w:p>
            <w:pPr>
              <w:pStyle w:val="14"/>
              <w:tabs>
                <w:tab w:val="left" w:pos="7712"/>
                <w:tab w:val="left" w:pos="8620"/>
                <w:tab w:val="left" w:pos="8821"/>
              </w:tabs>
              <w:spacing w:line="540" w:lineRule="atLeast"/>
              <w:ind w:left="5875" w:leftChars="2742" w:right="427" w:hanging="117" w:hangingChars="49"/>
              <w:rPr>
                <w:b/>
                <w:w w:val="95"/>
                <w:sz w:val="28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月   日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20" w:lineRule="exact"/>
              <w:ind w:left="0" w:leftChars="0" w:right="0" w:rightChars="0"/>
              <w:jc w:val="center"/>
              <w:rPr>
                <w:b/>
                <w:sz w:val="28"/>
              </w:rPr>
            </w:pPr>
            <w:r>
              <w:rPr>
                <w:rFonts w:hAnsi="黑体" w:eastAsia="黑体"/>
                <w:sz w:val="24"/>
                <w:szCs w:val="24"/>
              </w:rPr>
              <w:t>纪检监察部门意</w:t>
            </w:r>
            <w:r>
              <w:rPr>
                <w:rFonts w:hAnsi="黑体" w:eastAsia="黑体"/>
                <w:color w:val="auto"/>
                <w:sz w:val="24"/>
                <w:szCs w:val="24"/>
              </w:rPr>
              <w:t>见</w:t>
            </w:r>
            <w:r>
              <w:rPr>
                <w:rFonts w:hint="eastAsia" w:hAnsi="黑体" w:eastAsia="黑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黑体" w:eastAsia="黑体"/>
                <w:color w:val="auto"/>
                <w:sz w:val="24"/>
                <w:szCs w:val="24"/>
                <w:lang w:val="en-US" w:eastAsia="zh-CN"/>
              </w:rPr>
              <w:t>由用人单位征求</w:t>
            </w:r>
            <w:r>
              <w:rPr>
                <w:rFonts w:hint="eastAsia" w:hAnsi="黑体" w:eastAsia="黑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hAnsi="黑体" w:eastAsia="黑体"/>
                <w:color w:val="auto"/>
                <w:sz w:val="24"/>
                <w:szCs w:val="24"/>
                <w:lang w:val="en-US" w:eastAsia="zh-CN"/>
              </w:rPr>
              <w:t>非国有企业人员可不填写</w:t>
            </w:r>
            <w:r>
              <w:rPr>
                <w:rFonts w:hint="eastAsia" w:hAnsi="黑体" w:eastAsia="黑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纪检监察部门（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20" w:lineRule="exact"/>
              <w:ind w:left="0" w:leftChars="0" w:right="0" w:rightChars="0"/>
              <w:jc w:val="center"/>
              <w:rPr>
                <w:rFonts w:hint="eastAsia" w:ascii="仿宋_GB2312" w:hAnsi="仿宋_GB2312" w:eastAsia="楷体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黑体" w:eastAsia="黑体" w:cs="Times New Roman"/>
                <w:b w:val="0"/>
                <w:bCs w:val="0"/>
                <w:color w:val="auto"/>
                <w:sz w:val="24"/>
                <w:szCs w:val="24"/>
              </w:rPr>
              <w:t>公示</w:t>
            </w:r>
            <w:r>
              <w:rPr>
                <w:rFonts w:hint="eastAsia" w:ascii="Times New Roman" w:hAnsi="黑体" w:eastAsia="黑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情况（不少于5个工作日）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28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  <w:t>公示时间</w:t>
            </w:r>
          </w:p>
        </w:tc>
        <w:tc>
          <w:tcPr>
            <w:tcW w:w="6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   至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28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  <w:t>公示方式</w:t>
            </w:r>
          </w:p>
        </w:tc>
        <w:tc>
          <w:tcPr>
            <w:tcW w:w="6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7" w:hRule="atLeast"/>
          <w:jc w:val="center"/>
        </w:trPr>
        <w:tc>
          <w:tcPr>
            <w:tcW w:w="28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  <w:t>公示结果</w:t>
            </w:r>
          </w:p>
        </w:tc>
        <w:tc>
          <w:tcPr>
            <w:tcW w:w="6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例：公示期间未收到有关情况反映。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单位（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黑体" w:eastAsia="黑体" w:cs="Times New Roman"/>
                <w:sz w:val="24"/>
                <w:szCs w:val="24"/>
                <w:lang w:val="en-US" w:eastAsia="zh-CN"/>
              </w:rPr>
              <w:t>用人单位意见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1" w:firstLineChars="200"/>
              <w:jc w:val="left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本单位对《申报书》和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  <w:lang w:eastAsia="zh-CN"/>
              </w:rPr>
              <w:t>佐证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材料的真实性、不涉密情况以及申报人政治表现、廉洁自律、科研诚信、作风学风、参评身份等情况进行了审核把关，意见如下（请在对应的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sym w:font="Wingdings 2" w:char="F0A3"/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内划“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2"/>
              </w:rPr>
              <w:t>√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4"/>
                <w:szCs w:val="24"/>
              </w:rPr>
              <w:t>”）：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《申报书》和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佐证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材料内容客观真实，不存在夸大、包装、占用他人或集体成果情况。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《申报书》及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佐证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材料已经本单位保密主管部门审核通过，不涉及国家秘密和敏感信息，可用于评审。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政治表现、廉洁自律、科研诚信、作风学风等方面的情况审核无问题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有需要说明的问题（需单独提供书面意见）。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left"/>
              <w:textAlignment w:val="auto"/>
              <w:rPr>
                <w:rFonts w:hint="default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本单位对上述审核把关意见负责。申报人选如在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年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月底前发生工作变动等，本单位承诺及时向平台部门书面报告。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42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单位负责人签字：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42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tabs>
                <w:tab w:val="left" w:pos="1470"/>
              </w:tabs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hAnsi="黑体" w:eastAsia="黑体"/>
                <w:sz w:val="24"/>
                <w:szCs w:val="24"/>
              </w:rPr>
              <w:t>推荐单位意见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tabs>
                <w:tab w:val="left" w:pos="1470"/>
              </w:tabs>
              <w:spacing w:line="560" w:lineRule="exac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同意推荐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3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jc w:val="righ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center" w:pos="4932"/>
                <w:tab w:val="left" w:pos="6669"/>
              </w:tabs>
              <w:wordWrap w:val="0"/>
              <w:overflowPunct/>
              <w:bidi w:val="0"/>
              <w:spacing w:line="580" w:lineRule="exact"/>
              <w:ind w:left="0" w:right="0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</w:t>
            </w:r>
          </w:p>
          <w:p>
            <w:pPr>
              <w:tabs>
                <w:tab w:val="left" w:pos="1470"/>
              </w:tabs>
              <w:wordWrap w:val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黑体" w:eastAsia="黑体" w:cs="Times New Roman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hAnsi="黑体" w:eastAsia="黑体" w:cs="Times New Roman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 w:ascii="Times New Roman" w:hAnsi="黑体" w:eastAsia="黑体" w:cs="Times New Roman"/>
                <w:sz w:val="24"/>
                <w:szCs w:val="24"/>
                <w:lang w:val="en-US" w:eastAsia="zh-CN"/>
              </w:rPr>
              <w:t>党（工）委人才办意见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  <w:jc w:val="center"/>
        </w:trPr>
        <w:tc>
          <w:tcPr>
            <w:tcW w:w="9477" w:type="dxa"/>
            <w:gridSpan w:val="2"/>
            <w:noWrap w:val="0"/>
            <w:vAlign w:val="center"/>
          </w:tcPr>
          <w:p>
            <w:pPr>
              <w:pStyle w:val="13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同意推荐</w:t>
            </w:r>
          </w:p>
          <w:p>
            <w:pPr>
              <w:spacing w:line="5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单位（盖章）</w:t>
            </w:r>
          </w:p>
          <w:p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5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</w:p>
        </w:tc>
      </w:tr>
    </w:tbl>
    <w:p>
      <w:pPr>
        <w:spacing w:line="540" w:lineRule="atLeast"/>
        <w:jc w:val="right"/>
        <w:rPr>
          <w:sz w:val="28"/>
        </w:rPr>
      </w:pPr>
    </w:p>
    <w:p>
      <w:r>
        <w:br w:type="page"/>
      </w:r>
    </w:p>
    <w:p>
      <w:pPr>
        <w:pStyle w:val="5"/>
        <w:sectPr>
          <w:footerReference r:id="rId3" w:type="default"/>
          <w:pgSz w:w="11910" w:h="16840"/>
          <w:pgMar w:top="2098" w:right="1588" w:bottom="1985" w:left="1588" w:header="0" w:footer="1316" w:gutter="0"/>
          <w:pgNumType w:fmt="decimal"/>
          <w:cols w:space="720" w:num="1"/>
        </w:sectPr>
      </w:pPr>
    </w:p>
    <w:tbl>
      <w:tblPr>
        <w:tblStyle w:val="15"/>
        <w:tblW w:w="93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7"/>
        <w:gridCol w:w="41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9320" w:type="dxa"/>
            <w:gridSpan w:val="2"/>
            <w:noWrap w:val="0"/>
            <w:vAlign w:val="center"/>
          </w:tcPr>
          <w:p>
            <w:pPr>
              <w:pStyle w:val="14"/>
              <w:spacing w:before="64"/>
              <w:ind w:left="0" w:right="70"/>
              <w:jc w:val="center"/>
              <w:rPr>
                <w:rFonts w:ascii="黑体" w:eastAsia="黑体"/>
                <w:b/>
                <w:sz w:val="30"/>
              </w:rPr>
            </w:pPr>
            <w:r>
              <w:rPr>
                <w:rFonts w:hint="eastAsia" w:ascii="黑体" w:eastAsia="黑体"/>
                <w:b w:val="0"/>
                <w:bCs/>
                <w:sz w:val="24"/>
              </w:rPr>
              <w:t>单位基本信息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57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单位名称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86"/>
              <w:ind w:left="1026" w:right="1019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7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注册资金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3"/>
              <w:ind w:left="1026" w:right="1019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法定代表人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所属行业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4"/>
              <w:ind w:left="1026" w:right="1015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单位所在地区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2"/>
              <w:ind w:left="1026" w:right="1019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联系人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2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办公电话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移动电话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电子邮箱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4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邮政编码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42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通讯地址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9320" w:type="dxa"/>
            <w:gridSpan w:val="2"/>
            <w:noWrap w:val="0"/>
            <w:vAlign w:val="center"/>
          </w:tcPr>
          <w:p>
            <w:pPr>
              <w:pStyle w:val="14"/>
              <w:spacing w:before="142"/>
              <w:ind w:left="0" w:right="70"/>
              <w:jc w:val="center"/>
              <w:rPr>
                <w:rFonts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 w:val="0"/>
                <w:bCs/>
                <w:sz w:val="24"/>
                <w:szCs w:val="24"/>
                <w:lang w:val="en-US" w:bidi="ar-SA"/>
              </w:rPr>
              <w:t>单位账户信息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14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单位开户名全称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1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开户银行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1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开户账号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1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财务部门联系人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67" w:type="dxa"/>
            <w:noWrap w:val="0"/>
            <w:vAlign w:val="center"/>
          </w:tcPr>
          <w:p>
            <w:pPr>
              <w:pStyle w:val="14"/>
              <w:spacing w:before="113"/>
              <w:ind w:left="1026" w:right="1017"/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szCs w:val="24"/>
              </w:rPr>
              <w:t>联系电话</w:t>
            </w:r>
          </w:p>
        </w:tc>
        <w:tc>
          <w:tcPr>
            <w:tcW w:w="4153" w:type="dxa"/>
            <w:noWrap w:val="0"/>
            <w:vAlign w:val="center"/>
          </w:tcPr>
          <w:p>
            <w:pPr>
              <w:pStyle w:val="14"/>
              <w:jc w:val="center"/>
              <w:rPr>
                <w:rFonts w:ascii="Times New Roman"/>
                <w:sz w:val="28"/>
                <w:szCs w:val="24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Lines="0" w:afterLines="0"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footerReference r:id="rId4" w:type="default"/>
          <w:pgSz w:w="11906" w:h="16838"/>
          <w:pgMar w:top="2098" w:right="1587" w:bottom="1871" w:left="1587" w:header="851" w:footer="1247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adjustRightInd w:val="0"/>
        <w:snapToGrid w:val="0"/>
        <w:spacing w:line="496" w:lineRule="exact"/>
        <w:jc w:val="center"/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  <w:t xml:space="preserve">填  </w:t>
      </w:r>
      <w:r>
        <w:rPr>
          <w:rFonts w:hint="eastAsia" w:eastAsia="方正小标宋简体" w:cs="Times New Roman"/>
          <w:bCs/>
          <w:color w:val="000000"/>
          <w:sz w:val="44"/>
          <w:szCs w:val="44"/>
          <w:lang w:val="en-US" w:eastAsia="zh-CN"/>
        </w:rPr>
        <w:t>报</w:t>
      </w: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  <w:t xml:space="preserve">  说  明</w:t>
      </w:r>
    </w:p>
    <w:p>
      <w:pPr>
        <w:pStyle w:val="8"/>
        <w:spacing w:line="496" w:lineRule="exact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（书面材料无需打印此说明）</w:t>
      </w:r>
    </w:p>
    <w:p>
      <w:pPr>
        <w:adjustRightInd w:val="0"/>
        <w:snapToGrid w:val="0"/>
        <w:spacing w:line="496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1.申报人（</w:t>
      </w:r>
      <w:r>
        <w:rPr>
          <w:rFonts w:hint="eastAsia" w:ascii="仿宋_GB2312" w:hAnsi="仿宋_GB2312" w:eastAsia="仿宋_GB2312" w:cs="仿宋_GB2312"/>
          <w:sz w:val="28"/>
          <w:szCs w:val="28"/>
        </w:rPr>
        <w:t>姓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：应规范填写，不包含空格。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.工作单位：推荐人选的工作单位名称（以单位公章全称为准）。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推荐单位：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各县（市、区）、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园区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县（市、区）、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园区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，市直部门（单位）和其他单位填写单位全称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专业领域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：填写申报人所从事的具体领域。例如：批发业、住宿业、餐饮业和零售业等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5.专业方向：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填写申报人所从事工作的服务方向。可填写：商贸流通业、现代物流业、科技信息服务业、人力资源服务业、其他服务业。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出生日期：</w:t>
      </w:r>
      <w:r>
        <w:rPr>
          <w:rFonts w:hint="eastAsia" w:ascii="仿宋_GB2312" w:hAnsi="仿宋_GB2312" w:eastAsia="仿宋_GB2312" w:cs="仿宋_GB2312"/>
          <w:sz w:val="28"/>
          <w:szCs w:val="28"/>
        </w:rPr>
        <w:t>填至“月”，如1995.07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政治面貌：包括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中共党员、中共预备党员、共青团员、民革党员、民盟盟员、民建会员、民进会员、农工党党员、致公党党员、九三学社社员、台盟盟员、无党派人士、群众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籍贯：填写到县一级，如四川江油。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9.民族：应填写全称，如汉族。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国籍：填写户口所在国家，如：中国、美国、日本等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最高学历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学位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：国家承认的最高学历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及学位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。填写下列学历之一（未毕业的，应注明结业、肄业）：博士研究生/硕士研究生/大学本科/大学专科/中专（中技）/高中/初中/小学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.毕业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院校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：最高学历的毕业学校（学校名称以毕业证书上的学校公章名称为准）。学历、学位、毕业时间和毕业学校应相互对应。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专业：与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最高学历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毕业证书上一致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14.工作单位：与填表说明第2点要求一致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15.工作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职务：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填现工作单位中</w:t>
      </w:r>
      <w:r>
        <w:rPr>
          <w:rFonts w:hint="eastAsia" w:ascii="仿宋_GB2312" w:hAnsi="仿宋_GB2312" w:eastAsia="仿宋_GB2312" w:cs="仿宋_GB2312"/>
          <w:sz w:val="28"/>
          <w:szCs w:val="28"/>
        </w:rPr>
        <w:t>担任的最高职务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16.从事职业（工种）年限：填写从事该职业（工种）年限，如5年。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17.在绵工作年限：按照全职在绵工作时间填写，精准至月份，如：3年7个月。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18.主要教育经历：从高中开始填写。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19.主要工作经历：填写本人主要工作经历，时间要求连续。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20.主要成果（选填）：总共5项，每1项对应通知“一</w:t>
      </w:r>
      <w:r>
        <w:rPr>
          <w:rFonts w:hint="eastAsia" w:ascii="仿宋_GB2312" w:hAnsi="仿宋_GB2312" w:eastAsia="仿宋_GB2312" w:cs="仿宋_GB2312"/>
          <w:sz w:val="28"/>
          <w:szCs w:val="28"/>
        </w:rPr>
        <w:t>、遴选范围和条件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”中“（二）除上述基本条件外，相应类别人才还应具备以下条件”里的5项内容，根据申报人实际，符合哪几项就填报哪几项内容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8"/>
          <w:szCs w:val="28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产业融合项目：指由申报人主持（创）、参与实施有关产业发展方面的项目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22.主要业绩、入选资格及成果评价</w:t>
      </w:r>
      <w:r>
        <w:rPr>
          <w:rFonts w:hint="eastAsia" w:ascii="仿宋_GB2312" w:hAnsi="仿宋_GB2312" w:eastAsia="仿宋_GB2312" w:cs="仿宋_GB2312"/>
          <w:sz w:val="28"/>
          <w:szCs w:val="28"/>
        </w:rPr>
        <w:t>：指人选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管理水平、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技能</w:t>
      </w:r>
      <w:r>
        <w:rPr>
          <w:rFonts w:hint="eastAsia" w:ascii="仿宋_GB2312" w:hAnsi="仿宋_GB2312" w:eastAsia="仿宋_GB2312" w:cs="仿宋_GB2312"/>
          <w:sz w:val="28"/>
          <w:szCs w:val="28"/>
        </w:rPr>
        <w:t>水平及成就、作出的突出贡献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（包括成果转移转化情况）</w:t>
      </w:r>
      <w:r>
        <w:rPr>
          <w:rFonts w:hint="eastAsia" w:ascii="仿宋_GB2312" w:hAnsi="仿宋_GB2312" w:eastAsia="仿宋_GB2312" w:cs="仿宋_GB2312"/>
          <w:sz w:val="28"/>
          <w:szCs w:val="28"/>
        </w:rPr>
        <w:t>和取得的经济、社会效益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限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28"/>
          <w:szCs w:val="28"/>
        </w:rPr>
        <w:t>字以内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autoSpaceDE/>
        <w:autoSpaceDN/>
        <w:bidi w:val="0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23.个人简介：简要说明本人的职业或特长，取得的成就或经历，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不超过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00字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24.</w:t>
      </w:r>
      <w:r>
        <w:rPr>
          <w:rFonts w:hint="eastAsia" w:ascii="仿宋_GB2312" w:hAnsi="仿宋_GB2312" w:eastAsia="仿宋_GB2312" w:cs="仿宋_GB2312"/>
          <w:sz w:val="28"/>
          <w:szCs w:val="28"/>
        </w:rPr>
        <w:t>入选后工作发展计划：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在企业管理、项目实施、人才培育等方面的发展计划，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须包含用人单位支持举措，不超过500字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28"/>
          <w:szCs w:val="28"/>
        </w:rPr>
        <w:t>.推荐单位意见：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推荐单位填报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，须明确是否同意推荐，并加盖公章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pStyle w:val="8"/>
        <w:spacing w:line="496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26.县（市、区）、园区党（工）委人才办意见：推荐单位为县（市、区）、园区的，当地党委人才部门和人社部门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须明确是否同意推荐，并加盖公章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96" w:lineRule="exact"/>
        <w:ind w:left="0" w:leftChars="0" w:right="0" w:rightChars="0" w:firstLine="560" w:firstLineChars="200"/>
        <w:jc w:val="left"/>
        <w:textAlignment w:val="baseline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pgSz w:w="11906" w:h="16838"/>
          <w:pgMar w:top="2098" w:right="1587" w:bottom="1871" w:left="1587" w:header="851" w:footer="12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7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-94615</wp:posOffset>
              </wp:positionV>
              <wp:extent cx="1127125" cy="23685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7125" cy="236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45pt;height:18.65pt;width:88.7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Ab+b3j1gAAAAcBAAAPAAAAAAAA&#10;AAEAIAAAADgAAABkcnMvZG93bnJldi54bWxQSwECFAAUAAAACACHTuJArYsCrjcCAABiBAAADgAA&#10;AAAAAAABACAAAAA7AQAAZHJzL2Uyb0RvYy54bWxQSwUGAAAAAAYABgBZAQAA5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-94615</wp:posOffset>
              </wp:positionV>
              <wp:extent cx="1165860" cy="2368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5860" cy="236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45pt;height:18.65pt;width:91.8pt;mso-position-horizontal:outside;mso-position-horizontal-relative:margin;z-index:251660288;mso-width-relative:page;mso-height-relative:page;" filled="f" stroked="f" coordsize="21600,21600" o:gfxdata="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s+xECtYAAAAHAQAADwAAAAAA&#10;AAABACAAAAA4AAAAZHJzL2Rvd25yZXYueG1sUEsBAhQAFAAAAAgAh07iQIx7B0M4AgAAYgQAAA4A&#10;AAAAAAAAAQAgAAAAOwEAAGRycy9lMm9Eb2MueG1sUEsFBgAAAAAGAAYAWQEAAOU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jc w:val="center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17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98122"/>
    <w:rsid w:val="25D98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Calibri" w:hAnsi="Calibri" w:eastAsia="宋体" w:cs="Calibri"/>
      <w:szCs w:val="21"/>
    </w:rPr>
  </w:style>
  <w:style w:type="paragraph" w:styleId="3">
    <w:name w:val="Body Text"/>
    <w:basedOn w:val="1"/>
    <w:next w:val="4"/>
    <w:qFormat/>
    <w:uiPriority w:val="1"/>
    <w:rPr>
      <w:sz w:val="24"/>
      <w:szCs w:val="24"/>
    </w:r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5">
    <w:name w:val="Plain Text"/>
    <w:basedOn w:val="1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toc 1"/>
    <w:basedOn w:val="1"/>
    <w:next w:val="1"/>
    <w:qFormat/>
    <w:uiPriority w:val="0"/>
    <w:rPr>
      <w:rFonts w:eastAsia="黑体"/>
      <w:sz w:val="32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</w:pPr>
    <w:rPr>
      <w:rFonts w:cs="Times New Roman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正文2"/>
    <w:basedOn w:val="1"/>
    <w:next w:val="1"/>
    <w:qFormat/>
    <w:uiPriority w:val="0"/>
    <w:rPr>
      <w:rFonts w:cs="Times New Roman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table" w:customStyle="1" w:styleId="15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2024-02-23T16:30:00Z</dcterms:created>
  <dc:creator>abc</dc:creator>
  <cp:lastModifiedBy>abc</cp:lastModifiedBy>
  <dcterms:modified xsi:type="dcterms:W3CDTF">2024-02-23T16:31:10Z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1DF96714049B2081B457D86565062D35</vt:lpwstr>
  </property>
</Properties>
</file>